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C2D57" w14:textId="45A6A887" w:rsidR="009F7511" w:rsidRPr="00B87F35" w:rsidRDefault="009F7511" w:rsidP="00393E2B">
      <w:pPr>
        <w:pStyle w:val="NoSpacing"/>
        <w:jc w:val="center"/>
      </w:pPr>
      <w:r w:rsidRPr="00B87F35">
        <w:t xml:space="preserve">Part D plans </w:t>
      </w:r>
      <w:r w:rsidR="00063C6D" w:rsidRPr="00B87F35">
        <w:t>should</w:t>
      </w:r>
      <w:r w:rsidRPr="00B87F35">
        <w:t xml:space="preserve"> include this </w:t>
      </w:r>
      <w:r w:rsidR="003F0B79" w:rsidRPr="00B87F35">
        <w:t xml:space="preserve">Request for Reconsideration form </w:t>
      </w:r>
      <w:r w:rsidRPr="00B87F35">
        <w:t xml:space="preserve">with each adverse Redetermination Notice and </w:t>
      </w:r>
      <w:r w:rsidR="00063C6D" w:rsidRPr="00B87F35">
        <w:t>should</w:t>
      </w:r>
      <w:r w:rsidRPr="00B87F35">
        <w:t xml:space="preserve"> complete the following plan identifying information:</w:t>
      </w:r>
    </w:p>
    <w:p w14:paraId="2527053E" w14:textId="77777777" w:rsidR="00B87F35" w:rsidRDefault="00B87F35" w:rsidP="00393E2B">
      <w:pPr>
        <w:pStyle w:val="Body1"/>
        <w:spacing w:before="120" w:after="120"/>
        <w:rPr>
          <w:rFonts w:ascii="Times New Roman" w:hAnsi="Times New Roman" w:cs="Times New Roman"/>
          <w:b/>
          <w:bCs/>
          <w:iCs w:val="0"/>
          <w:sz w:val="24"/>
          <w:szCs w:val="24"/>
        </w:rPr>
      </w:pPr>
    </w:p>
    <w:p w14:paraId="439CCD10" w14:textId="79F773EB" w:rsidR="009F7511" w:rsidRPr="00B87F35" w:rsidRDefault="009F7511" w:rsidP="00393E2B">
      <w:pPr>
        <w:pStyle w:val="Body1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B87F35">
        <w:rPr>
          <w:rFonts w:ascii="Times New Roman" w:hAnsi="Times New Roman" w:cs="Times New Roman"/>
          <w:b/>
          <w:bCs/>
          <w:iCs w:val="0"/>
          <w:sz w:val="24"/>
          <w:szCs w:val="24"/>
        </w:rPr>
        <w:t>Plan Name:</w:t>
      </w:r>
      <w:r w:rsidRPr="00B87F35">
        <w:rPr>
          <w:rFonts w:ascii="Times New Roman" w:hAnsi="Times New Roman" w:cs="Times New Roman"/>
          <w:sz w:val="24"/>
          <w:szCs w:val="24"/>
        </w:rPr>
        <w:t xml:space="preserve">  &lt;Insert Plan Name&gt;</w:t>
      </w:r>
      <w:r w:rsidRPr="00B87F35">
        <w:rPr>
          <w:rFonts w:ascii="Times New Roman" w:hAnsi="Times New Roman" w:cs="Times New Roman"/>
          <w:sz w:val="24"/>
          <w:szCs w:val="24"/>
        </w:rPr>
        <w:tab/>
      </w:r>
      <w:r w:rsidRPr="00B87F35">
        <w:rPr>
          <w:rFonts w:ascii="Times New Roman" w:hAnsi="Times New Roman" w:cs="Times New Roman"/>
          <w:sz w:val="24"/>
          <w:szCs w:val="24"/>
        </w:rPr>
        <w:tab/>
      </w:r>
      <w:r w:rsidRPr="00B87F35">
        <w:rPr>
          <w:rFonts w:ascii="Times New Roman" w:hAnsi="Times New Roman" w:cs="Times New Roman"/>
          <w:sz w:val="24"/>
          <w:szCs w:val="24"/>
        </w:rPr>
        <w:tab/>
      </w:r>
      <w:r w:rsidRPr="00B87F35">
        <w:rPr>
          <w:rFonts w:ascii="Times New Roman" w:hAnsi="Times New Roman" w:cs="Times New Roman"/>
          <w:sz w:val="24"/>
          <w:szCs w:val="24"/>
        </w:rPr>
        <w:tab/>
      </w:r>
      <w:r w:rsidRPr="00B87F35">
        <w:rPr>
          <w:rFonts w:ascii="Times New Roman" w:hAnsi="Times New Roman" w:cs="Times New Roman"/>
          <w:b/>
          <w:bCs/>
          <w:iCs w:val="0"/>
          <w:sz w:val="24"/>
          <w:szCs w:val="24"/>
        </w:rPr>
        <w:t>Contract ID:</w:t>
      </w:r>
      <w:r w:rsidRPr="00B87F35">
        <w:rPr>
          <w:rFonts w:ascii="Times New Roman" w:hAnsi="Times New Roman" w:cs="Times New Roman"/>
          <w:sz w:val="24"/>
          <w:szCs w:val="24"/>
        </w:rPr>
        <w:t xml:space="preserve"> &lt;Insert Contract ID&gt; </w:t>
      </w:r>
    </w:p>
    <w:p w14:paraId="7173C83C" w14:textId="77777777" w:rsidR="009F7511" w:rsidRPr="00B87F35" w:rsidRDefault="009F7511" w:rsidP="00393E2B">
      <w:pPr>
        <w:pStyle w:val="Body1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B87F35">
        <w:rPr>
          <w:rFonts w:ascii="Times New Roman" w:hAnsi="Times New Roman" w:cs="Times New Roman"/>
          <w:b/>
          <w:bCs/>
          <w:sz w:val="24"/>
          <w:szCs w:val="24"/>
        </w:rPr>
        <w:t>Formulary ID</w:t>
      </w:r>
      <w:r w:rsidRPr="00B87F35">
        <w:rPr>
          <w:rFonts w:ascii="Times New Roman" w:hAnsi="Times New Roman" w:cs="Times New Roman"/>
          <w:sz w:val="24"/>
          <w:szCs w:val="24"/>
        </w:rPr>
        <w:t>: &lt;Insert Formulary ID&gt;</w:t>
      </w:r>
      <w:r w:rsidRPr="00B87F3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87F35">
        <w:rPr>
          <w:rFonts w:ascii="Times New Roman" w:hAnsi="Times New Roman" w:cs="Times New Roman"/>
          <w:sz w:val="24"/>
          <w:szCs w:val="24"/>
        </w:rPr>
        <w:tab/>
      </w:r>
      <w:r w:rsidRPr="00B87F35">
        <w:rPr>
          <w:rFonts w:ascii="Times New Roman" w:hAnsi="Times New Roman" w:cs="Times New Roman"/>
          <w:sz w:val="24"/>
          <w:szCs w:val="24"/>
        </w:rPr>
        <w:tab/>
      </w:r>
      <w:r w:rsidRPr="00B87F35">
        <w:rPr>
          <w:rFonts w:ascii="Times New Roman" w:hAnsi="Times New Roman" w:cs="Times New Roman"/>
          <w:sz w:val="24"/>
          <w:szCs w:val="24"/>
        </w:rPr>
        <w:tab/>
      </w:r>
      <w:r w:rsidRPr="00B87F35">
        <w:rPr>
          <w:rFonts w:ascii="Times New Roman" w:hAnsi="Times New Roman" w:cs="Times New Roman"/>
          <w:b/>
          <w:bCs/>
          <w:sz w:val="24"/>
          <w:szCs w:val="24"/>
        </w:rPr>
        <w:t>Plan ID:</w:t>
      </w:r>
      <w:r w:rsidRPr="00B87F35">
        <w:rPr>
          <w:rFonts w:ascii="Times New Roman" w:hAnsi="Times New Roman" w:cs="Times New Roman"/>
          <w:sz w:val="24"/>
          <w:szCs w:val="24"/>
        </w:rPr>
        <w:t xml:space="preserve"> &lt;Insert Plan ID&gt;</w:t>
      </w:r>
    </w:p>
    <w:p w14:paraId="2CD1BA57" w14:textId="77777777" w:rsidR="009F7511" w:rsidRDefault="009F7511" w:rsidP="00393E2B">
      <w:pPr>
        <w:widowControl/>
        <w:kinsoku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2B80B00" w14:textId="77777777" w:rsidR="00B87F35" w:rsidRDefault="000018B7" w:rsidP="00B87F35">
      <w:pPr>
        <w:widowControl/>
        <w:kinsoku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8"/>
          <w:szCs w:val="28"/>
        </w:rPr>
      </w:pPr>
      <w:r w:rsidRPr="00B87F35">
        <w:rPr>
          <w:b/>
          <w:bCs/>
          <w:color w:val="000000"/>
          <w:sz w:val="28"/>
          <w:szCs w:val="28"/>
        </w:rPr>
        <w:t>Request for Reconsideration of Medicare Prescription Drug Denial</w:t>
      </w:r>
    </w:p>
    <w:p w14:paraId="7A015B0F" w14:textId="321DF7CC" w:rsidR="0076047D" w:rsidRPr="00B87F35" w:rsidRDefault="00367CA8" w:rsidP="00B87F35">
      <w:pPr>
        <w:widowControl/>
        <w:kinsoku/>
        <w:autoSpaceDE w:val="0"/>
        <w:autoSpaceDN w:val="0"/>
        <w:adjustRightInd w:val="0"/>
        <w:spacing w:before="120" w:after="120"/>
        <w:rPr>
          <w:rStyle w:val="Hyperlink"/>
          <w:b/>
        </w:rPr>
      </w:pPr>
      <w:r w:rsidRPr="00B87F35">
        <w:rPr>
          <w:spacing w:val="-5"/>
          <w:w w:val="105"/>
        </w:rPr>
        <w:t xml:space="preserve">You have the right to ask for an independent review of your </w:t>
      </w:r>
      <w:r w:rsidRPr="00B87F35">
        <w:rPr>
          <w:spacing w:val="-4"/>
          <w:w w:val="105"/>
        </w:rPr>
        <w:t xml:space="preserve">Medicare drug </w:t>
      </w:r>
      <w:r w:rsidRPr="00B87F35">
        <w:rPr>
          <w:spacing w:val="-5"/>
          <w:w w:val="105"/>
        </w:rPr>
        <w:t>plan’s decision</w:t>
      </w:r>
      <w:r w:rsidRPr="00B87F35">
        <w:rPr>
          <w:spacing w:val="-4"/>
          <w:w w:val="105"/>
        </w:rPr>
        <w:t xml:space="preserve"> </w:t>
      </w:r>
      <w:r w:rsidR="00F47172" w:rsidRPr="00B87F35">
        <w:rPr>
          <w:spacing w:val="-4"/>
          <w:w w:val="105"/>
        </w:rPr>
        <w:t xml:space="preserve">to deny coverage or payment for a </w:t>
      </w:r>
      <w:r w:rsidR="00F47172" w:rsidRPr="00B87F35">
        <w:rPr>
          <w:spacing w:val="-5"/>
          <w:w w:val="105"/>
        </w:rPr>
        <w:t xml:space="preserve">prescription drug you </w:t>
      </w:r>
      <w:r w:rsidR="002D57C0" w:rsidRPr="00B87F35">
        <w:rPr>
          <w:spacing w:val="-5"/>
          <w:w w:val="105"/>
        </w:rPr>
        <w:t>requested</w:t>
      </w:r>
      <w:r w:rsidRPr="00B87F35">
        <w:rPr>
          <w:spacing w:val="-5"/>
          <w:w w:val="105"/>
        </w:rPr>
        <w:t>.</w:t>
      </w:r>
      <w:r w:rsidR="0076047D" w:rsidRPr="00B87F35">
        <w:rPr>
          <w:spacing w:val="-5"/>
          <w:w w:val="105"/>
        </w:rPr>
        <w:t xml:space="preserve"> </w:t>
      </w:r>
      <w:r w:rsidRPr="00B87F35">
        <w:rPr>
          <w:spacing w:val="-5"/>
          <w:w w:val="105"/>
        </w:rPr>
        <w:t>U</w:t>
      </w:r>
      <w:r w:rsidR="00F47172" w:rsidRPr="00B87F35">
        <w:rPr>
          <w:spacing w:val="-5"/>
          <w:w w:val="105"/>
        </w:rPr>
        <w:t xml:space="preserve">se this form to </w:t>
      </w:r>
      <w:r w:rsidRPr="00B87F35">
        <w:rPr>
          <w:spacing w:val="-5"/>
          <w:w w:val="105"/>
        </w:rPr>
        <w:t xml:space="preserve">ask for </w:t>
      </w:r>
      <w:r w:rsidR="00F47172" w:rsidRPr="00B87F35">
        <w:rPr>
          <w:spacing w:val="-5"/>
          <w:w w:val="105"/>
        </w:rPr>
        <w:t xml:space="preserve">an independent review of your drug plan’s decision. </w:t>
      </w:r>
      <w:r w:rsidR="0076047D" w:rsidRPr="00B87F35">
        <w:rPr>
          <w:b/>
          <w:bCs/>
          <w:spacing w:val="-5"/>
          <w:w w:val="105"/>
        </w:rPr>
        <w:t>You can also file a request online at</w:t>
      </w:r>
      <w:r w:rsidR="0076047D" w:rsidRPr="00B87F35">
        <w:rPr>
          <w:spacing w:val="-5"/>
          <w:w w:val="105"/>
        </w:rPr>
        <w:t xml:space="preserve"> </w:t>
      </w:r>
      <w:hyperlink r:id="rId11" w:history="1">
        <w:r w:rsidR="0076047D" w:rsidRPr="00B87F35">
          <w:rPr>
            <w:rStyle w:val="Hyperlink"/>
            <w:b/>
          </w:rPr>
          <w:t>c2cinc.com//Appellant-Signup</w:t>
        </w:r>
      </w:hyperlink>
      <w:r w:rsidR="0076047D" w:rsidRPr="00B87F35">
        <w:rPr>
          <w:rStyle w:val="Hyperlink"/>
          <w:b/>
        </w:rPr>
        <w:t xml:space="preserve">. </w:t>
      </w:r>
    </w:p>
    <w:p w14:paraId="5E1B913A" w14:textId="1E9D1233" w:rsidR="00367CA8" w:rsidRPr="00B87F35" w:rsidRDefault="00F47172" w:rsidP="00393E2B">
      <w:pPr>
        <w:pStyle w:val="ListParagraph"/>
        <w:numPr>
          <w:ilvl w:val="0"/>
          <w:numId w:val="4"/>
        </w:numPr>
        <w:spacing w:before="120" w:after="120"/>
        <w:contextualSpacing w:val="0"/>
        <w:rPr>
          <w:spacing w:val="-5"/>
          <w:w w:val="105"/>
        </w:rPr>
      </w:pPr>
      <w:r w:rsidRPr="00B87F35">
        <w:rPr>
          <w:spacing w:val="-5"/>
          <w:w w:val="105"/>
        </w:rPr>
        <w:t xml:space="preserve">You </w:t>
      </w:r>
      <w:r w:rsidR="00A63434">
        <w:rPr>
          <w:spacing w:val="-5"/>
          <w:w w:val="105"/>
        </w:rPr>
        <w:t xml:space="preserve">may ask for an independent review within </w:t>
      </w:r>
      <w:r w:rsidR="00C135A6" w:rsidRPr="00B87F35">
        <w:rPr>
          <w:spacing w:val="-5"/>
          <w:w w:val="105"/>
        </w:rPr>
        <w:t xml:space="preserve">65 </w:t>
      </w:r>
      <w:r w:rsidRPr="00B87F35">
        <w:rPr>
          <w:spacing w:val="-5"/>
          <w:w w:val="105"/>
        </w:rPr>
        <w:t xml:space="preserve">days </w:t>
      </w:r>
      <w:r w:rsidR="00A63434">
        <w:rPr>
          <w:spacing w:val="-5"/>
          <w:w w:val="105"/>
        </w:rPr>
        <w:t xml:space="preserve">of </w:t>
      </w:r>
      <w:r w:rsidRPr="00B87F35">
        <w:rPr>
          <w:spacing w:val="-5"/>
          <w:w w:val="105"/>
        </w:rPr>
        <w:t xml:space="preserve">the date of the plan’s Redetermination Notice. </w:t>
      </w:r>
    </w:p>
    <w:p w14:paraId="4DB407C8" w14:textId="400B3F1C" w:rsidR="0033603A" w:rsidRPr="00B87F35" w:rsidRDefault="00875AD0" w:rsidP="00393E2B">
      <w:pPr>
        <w:pStyle w:val="ListParagraph"/>
        <w:widowControl/>
        <w:numPr>
          <w:ilvl w:val="0"/>
          <w:numId w:val="4"/>
        </w:numPr>
        <w:kinsoku/>
        <w:autoSpaceDE w:val="0"/>
        <w:autoSpaceDN w:val="0"/>
        <w:adjustRightInd w:val="0"/>
        <w:spacing w:before="120" w:after="120"/>
        <w:contextualSpacing w:val="0"/>
        <w:rPr>
          <w:spacing w:val="-5"/>
          <w:w w:val="105"/>
        </w:rPr>
      </w:pPr>
      <w:r w:rsidRPr="00B87F35">
        <w:rPr>
          <w:spacing w:val="-4"/>
          <w:w w:val="105"/>
        </w:rPr>
        <w:t xml:space="preserve">Your prescriber </w:t>
      </w:r>
      <w:r w:rsidR="0076047D" w:rsidRPr="00B87F35">
        <w:rPr>
          <w:spacing w:val="-4"/>
          <w:w w:val="105"/>
        </w:rPr>
        <w:t xml:space="preserve">can </w:t>
      </w:r>
      <w:r w:rsidRPr="00B87F35">
        <w:rPr>
          <w:spacing w:val="-4"/>
          <w:w w:val="105"/>
        </w:rPr>
        <w:t>file a reconsideration request on your behalf</w:t>
      </w:r>
      <w:r w:rsidR="00BC680B" w:rsidRPr="00B87F35">
        <w:rPr>
          <w:bCs/>
          <w:spacing w:val="-5"/>
          <w:w w:val="105"/>
        </w:rPr>
        <w:t xml:space="preserve"> without being an appointed representative</w:t>
      </w:r>
      <w:r w:rsidRPr="00B87F35">
        <w:rPr>
          <w:spacing w:val="-4"/>
          <w:w w:val="105"/>
        </w:rPr>
        <w:t xml:space="preserve">. </w:t>
      </w:r>
      <w:r w:rsidR="00D15A41" w:rsidRPr="00B87F35">
        <w:rPr>
          <w:spacing w:val="-4"/>
          <w:w w:val="105"/>
        </w:rPr>
        <w:t xml:space="preserve">If you want another </w:t>
      </w:r>
      <w:r w:rsidR="0076047D" w:rsidRPr="00B87F35">
        <w:rPr>
          <w:spacing w:val="-4"/>
          <w:w w:val="105"/>
        </w:rPr>
        <w:t>person to file for you (like</w:t>
      </w:r>
      <w:r w:rsidRPr="00B87F35">
        <w:rPr>
          <w:spacing w:val="-4"/>
          <w:w w:val="105"/>
        </w:rPr>
        <w:t xml:space="preserve"> a family member or</w:t>
      </w:r>
      <w:r w:rsidR="00D15A41" w:rsidRPr="00B87F35">
        <w:rPr>
          <w:spacing w:val="-4"/>
          <w:w w:val="105"/>
        </w:rPr>
        <w:t xml:space="preserve"> friend</w:t>
      </w:r>
      <w:r w:rsidR="0076047D" w:rsidRPr="00B87F35">
        <w:rPr>
          <w:spacing w:val="-4"/>
          <w:w w:val="105"/>
        </w:rPr>
        <w:t>), you</w:t>
      </w:r>
      <w:r w:rsidR="00D15A41" w:rsidRPr="00B87F35">
        <w:rPr>
          <w:spacing w:val="-5"/>
          <w:w w:val="105"/>
        </w:rPr>
        <w:t xml:space="preserve"> must appoint </w:t>
      </w:r>
      <w:r w:rsidR="0076047D" w:rsidRPr="00B87F35">
        <w:rPr>
          <w:spacing w:val="-5"/>
          <w:w w:val="105"/>
        </w:rPr>
        <w:t xml:space="preserve">that person </w:t>
      </w:r>
      <w:r w:rsidR="00D15A41" w:rsidRPr="00B87F35">
        <w:rPr>
          <w:spacing w:val="-5"/>
          <w:w w:val="105"/>
        </w:rPr>
        <w:t>as your representative.</w:t>
      </w:r>
    </w:p>
    <w:p w14:paraId="6DD6DD34" w14:textId="184F3E2D" w:rsidR="0073558A" w:rsidRPr="00B87F35" w:rsidDel="00DE615C" w:rsidRDefault="0073558A" w:rsidP="00393E2B">
      <w:pPr>
        <w:widowControl/>
        <w:kinsoku/>
        <w:autoSpaceDE w:val="0"/>
        <w:autoSpaceDN w:val="0"/>
        <w:adjustRightInd w:val="0"/>
        <w:spacing w:before="120" w:after="120"/>
        <w:rPr>
          <w:del w:id="0" w:author="Jean Cheney" w:date="2024-12-11T09:43:00Z"/>
          <w:spacing w:val="-5"/>
          <w:w w:val="105"/>
        </w:rPr>
      </w:pPr>
    </w:p>
    <w:p w14:paraId="19740594" w14:textId="4155CDCF" w:rsidR="009822F6" w:rsidRPr="00B87F35" w:rsidRDefault="0076047D" w:rsidP="00393E2B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240" w:after="120"/>
        <w:ind w:right="274"/>
        <w:rPr>
          <w:b/>
          <w:bCs/>
          <w:color w:val="000000"/>
        </w:rPr>
      </w:pPr>
      <w:r w:rsidRPr="00B87F35">
        <w:rPr>
          <w:b/>
          <w:bCs/>
          <w:color w:val="000000"/>
        </w:rPr>
        <w:t>Plan e</w:t>
      </w:r>
      <w:r w:rsidR="009822F6" w:rsidRPr="00B87F35">
        <w:rPr>
          <w:b/>
          <w:bCs/>
          <w:color w:val="000000"/>
        </w:rPr>
        <w:t xml:space="preserve">nrollee </w:t>
      </w:r>
      <w:r w:rsidRPr="00B87F35">
        <w:rPr>
          <w:b/>
          <w:bCs/>
          <w:color w:val="000000"/>
        </w:rPr>
        <w:t>i</w:t>
      </w:r>
      <w:r w:rsidR="009822F6" w:rsidRPr="00B87F35">
        <w:rPr>
          <w:b/>
          <w:bCs/>
          <w:color w:val="000000"/>
        </w:rPr>
        <w:t>nformation</w:t>
      </w:r>
    </w:p>
    <w:p w14:paraId="1306B4F1" w14:textId="048E48B0" w:rsidR="006045E1" w:rsidRPr="00B87F35" w:rsidRDefault="006045E1" w:rsidP="00393E2B">
      <w:pPr>
        <w:widowControl/>
        <w:tabs>
          <w:tab w:val="right" w:leader="underscore" w:pos="10107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B87F35">
        <w:rPr>
          <w:color w:val="000000"/>
        </w:rPr>
        <w:t xml:space="preserve">Enrollee </w:t>
      </w:r>
      <w:r w:rsidR="0076047D" w:rsidRPr="00B87F35">
        <w:rPr>
          <w:color w:val="000000"/>
        </w:rPr>
        <w:t>n</w:t>
      </w:r>
      <w:r w:rsidRPr="00B87F35">
        <w:rPr>
          <w:color w:val="000000"/>
        </w:rPr>
        <w:t>ame</w:t>
      </w:r>
      <w:r w:rsidR="00FE276B" w:rsidRPr="00B87F35">
        <w:rPr>
          <w:color w:val="000000"/>
        </w:rPr>
        <w:t xml:space="preserve">: </w:t>
      </w:r>
      <w:r w:rsidR="009C7EB5" w:rsidRPr="00B87F35">
        <w:rPr>
          <w:color w:val="000000"/>
        </w:rPr>
        <w:tab/>
      </w:r>
      <w:r w:rsidR="0076047D" w:rsidRPr="00B87F35">
        <w:rPr>
          <w:color w:val="000000"/>
        </w:rPr>
        <w:tab/>
      </w:r>
    </w:p>
    <w:p w14:paraId="62C1F71B" w14:textId="0409263F" w:rsidR="0076047D" w:rsidRPr="00B87F35" w:rsidRDefault="0076047D" w:rsidP="00393E2B">
      <w:pPr>
        <w:widowControl/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B87F35">
        <w:rPr>
          <w:color w:val="000000"/>
        </w:rPr>
        <w:t xml:space="preserve">Medicare </w:t>
      </w:r>
      <w:proofErr w:type="gramStart"/>
      <w:r w:rsidRPr="00B87F35">
        <w:rPr>
          <w:color w:val="000000"/>
        </w:rPr>
        <w:t>Number:</w:t>
      </w:r>
      <w:r w:rsidR="00F260AE" w:rsidRPr="00B87F35">
        <w:rPr>
          <w:color w:val="000000"/>
        </w:rPr>
        <w:t>_</w:t>
      </w:r>
      <w:proofErr w:type="gramEnd"/>
      <w:r w:rsidR="00F260AE" w:rsidRPr="00B87F35">
        <w:rPr>
          <w:color w:val="000000"/>
        </w:rPr>
        <w:t>____________________</w:t>
      </w:r>
      <w:r w:rsidR="00B87F35">
        <w:rPr>
          <w:color w:val="000000"/>
        </w:rPr>
        <w:t xml:space="preserve">   </w:t>
      </w:r>
      <w:r w:rsidR="00F260AE" w:rsidRPr="00B87F35">
        <w:rPr>
          <w:color w:val="000000"/>
        </w:rPr>
        <w:t xml:space="preserve"> Date of birth (MM/DD/YYYY): ____________________</w:t>
      </w:r>
      <w:r w:rsidR="00F260AE" w:rsidRPr="00B87F35">
        <w:rPr>
          <w:color w:val="000000"/>
        </w:rPr>
        <w:tab/>
      </w:r>
    </w:p>
    <w:p w14:paraId="0358418B" w14:textId="4B1BC38B" w:rsidR="006045E1" w:rsidRPr="00B87F35" w:rsidRDefault="00BC32E9" w:rsidP="00393E2B">
      <w:pPr>
        <w:widowControl/>
        <w:tabs>
          <w:tab w:val="right" w:leader="underscore" w:pos="10107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B87F35">
        <w:rPr>
          <w:color w:val="000000"/>
        </w:rPr>
        <w:t xml:space="preserve">Mailing </w:t>
      </w:r>
      <w:r w:rsidR="0076047D" w:rsidRPr="00B87F35">
        <w:rPr>
          <w:color w:val="000000"/>
        </w:rPr>
        <w:t>a</w:t>
      </w:r>
      <w:r w:rsidR="006045E1" w:rsidRPr="00B87F35">
        <w:rPr>
          <w:color w:val="000000"/>
        </w:rPr>
        <w:t xml:space="preserve">ddress: </w:t>
      </w:r>
      <w:r w:rsidR="0076047D" w:rsidRPr="00B87F35">
        <w:rPr>
          <w:color w:val="000000"/>
        </w:rPr>
        <w:tab/>
      </w:r>
    </w:p>
    <w:p w14:paraId="6BD7299D" w14:textId="6DAA665B" w:rsidR="006045E1" w:rsidRPr="00B87F35" w:rsidRDefault="006045E1" w:rsidP="00393E2B">
      <w:pPr>
        <w:widowControl/>
        <w:tabs>
          <w:tab w:val="right" w:leader="underscore" w:pos="10107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B87F35">
        <w:rPr>
          <w:color w:val="000000"/>
        </w:rPr>
        <w:t xml:space="preserve">City, State, </w:t>
      </w:r>
      <w:r w:rsidR="0076047D" w:rsidRPr="00B87F35">
        <w:rPr>
          <w:color w:val="000000"/>
        </w:rPr>
        <w:t xml:space="preserve">ZIP </w:t>
      </w:r>
      <w:r w:rsidRPr="00B87F35">
        <w:rPr>
          <w:color w:val="000000"/>
        </w:rPr>
        <w:t xml:space="preserve">code: </w:t>
      </w:r>
      <w:r w:rsidR="0076047D" w:rsidRPr="00B87F35">
        <w:rPr>
          <w:color w:val="000000"/>
        </w:rPr>
        <w:tab/>
      </w:r>
    </w:p>
    <w:p w14:paraId="6AA8A050" w14:textId="77777777" w:rsidR="008A3916" w:rsidRPr="00B87F35" w:rsidRDefault="006045E1" w:rsidP="00393E2B">
      <w:pPr>
        <w:tabs>
          <w:tab w:val="right" w:leader="underscore" w:pos="10080"/>
        </w:tabs>
        <w:spacing w:before="120" w:after="120"/>
        <w:rPr>
          <w:color w:val="000000"/>
        </w:rPr>
      </w:pPr>
      <w:r w:rsidRPr="00B87F35">
        <w:rPr>
          <w:color w:val="000000"/>
        </w:rPr>
        <w:t xml:space="preserve">Phone: </w:t>
      </w:r>
      <w:r w:rsidR="0076047D" w:rsidRPr="00B87F35">
        <w:rPr>
          <w:color w:val="000000"/>
        </w:rPr>
        <w:tab/>
      </w:r>
    </w:p>
    <w:p w14:paraId="44AE7FEF" w14:textId="77777777" w:rsidR="008A3916" w:rsidRPr="00B87F35" w:rsidRDefault="008A3916" w:rsidP="008A3916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360" w:after="120"/>
        <w:ind w:right="274"/>
        <w:rPr>
          <w:b/>
          <w:bCs/>
          <w:color w:val="000000"/>
        </w:rPr>
      </w:pPr>
      <w:r w:rsidRPr="00B87F35">
        <w:rPr>
          <w:b/>
          <w:bCs/>
          <w:color w:val="000000"/>
        </w:rPr>
        <w:t>Prescription &amp; prescriber information</w:t>
      </w:r>
    </w:p>
    <w:p w14:paraId="7119D8B1" w14:textId="621B18B1" w:rsidR="00F47172" w:rsidRPr="00B87F35" w:rsidRDefault="00DB1AA0" w:rsidP="00393E2B">
      <w:pPr>
        <w:tabs>
          <w:tab w:val="right" w:leader="underscore" w:pos="10080"/>
        </w:tabs>
        <w:spacing w:before="120" w:after="120"/>
        <w:rPr>
          <w:spacing w:val="-4"/>
          <w:w w:val="105"/>
        </w:rPr>
      </w:pPr>
      <w:r w:rsidRPr="00B87F35">
        <w:rPr>
          <w:spacing w:val="-4"/>
          <w:w w:val="105"/>
        </w:rPr>
        <w:t xml:space="preserve">Prescription drug you asked your plan to cover: </w:t>
      </w:r>
      <w:r w:rsidR="009C7EB5" w:rsidRPr="00B87F35">
        <w:rPr>
          <w:spacing w:val="-4"/>
          <w:w w:val="105"/>
        </w:rPr>
        <w:tab/>
      </w:r>
    </w:p>
    <w:p w14:paraId="5E1FB238" w14:textId="659B5FAD" w:rsidR="009C7EB5" w:rsidRPr="00B87F35" w:rsidRDefault="009C7EB5" w:rsidP="00393E2B">
      <w:pPr>
        <w:tabs>
          <w:tab w:val="right" w:leader="underscore" w:pos="10080"/>
        </w:tabs>
        <w:spacing w:before="120" w:after="120"/>
        <w:rPr>
          <w:spacing w:val="-4"/>
          <w:w w:val="105"/>
        </w:rPr>
      </w:pPr>
      <w:r w:rsidRPr="00B87F35">
        <w:rPr>
          <w:spacing w:val="-4"/>
          <w:w w:val="105"/>
        </w:rPr>
        <w:tab/>
      </w:r>
    </w:p>
    <w:p w14:paraId="1F62C603" w14:textId="5E06C9CA" w:rsidR="009F7511" w:rsidRPr="00B87F35" w:rsidRDefault="009F7511" w:rsidP="00393E2B">
      <w:pPr>
        <w:widowControl/>
        <w:tabs>
          <w:tab w:val="right" w:leader="underscore" w:pos="1008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B87F35">
        <w:rPr>
          <w:color w:val="000000"/>
        </w:rPr>
        <w:t xml:space="preserve">Prescriber </w:t>
      </w:r>
      <w:r w:rsidR="009C7EB5" w:rsidRPr="00B87F35">
        <w:rPr>
          <w:color w:val="000000"/>
        </w:rPr>
        <w:t>n</w:t>
      </w:r>
      <w:r w:rsidRPr="00B87F35">
        <w:rPr>
          <w:color w:val="000000"/>
        </w:rPr>
        <w:t>ame:</w:t>
      </w:r>
      <w:r w:rsidR="009C7EB5" w:rsidRPr="00B87F35">
        <w:rPr>
          <w:color w:val="000000"/>
        </w:rPr>
        <w:tab/>
      </w:r>
      <w:r w:rsidRPr="00B87F35">
        <w:rPr>
          <w:color w:val="000000"/>
        </w:rPr>
        <w:t xml:space="preserve"> </w:t>
      </w:r>
    </w:p>
    <w:p w14:paraId="2B531CF6" w14:textId="312E810C" w:rsidR="009F7511" w:rsidRPr="00B87F35" w:rsidRDefault="009F7511" w:rsidP="00393E2B">
      <w:pPr>
        <w:widowControl/>
        <w:tabs>
          <w:tab w:val="right" w:leader="underscore" w:pos="1008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B87F35">
        <w:rPr>
          <w:color w:val="000000"/>
        </w:rPr>
        <w:t xml:space="preserve">Office </w:t>
      </w:r>
      <w:r w:rsidR="009C7EB5" w:rsidRPr="00B87F35">
        <w:rPr>
          <w:color w:val="000000"/>
        </w:rPr>
        <w:t>a</w:t>
      </w:r>
      <w:r w:rsidRPr="00B87F35">
        <w:rPr>
          <w:color w:val="000000"/>
        </w:rPr>
        <w:t xml:space="preserve">ddress: </w:t>
      </w:r>
      <w:r w:rsidR="009C7EB5" w:rsidRPr="00B87F35">
        <w:rPr>
          <w:color w:val="000000"/>
        </w:rPr>
        <w:tab/>
      </w:r>
    </w:p>
    <w:p w14:paraId="2E8AC1DD" w14:textId="4BE822ED" w:rsidR="009F7511" w:rsidRPr="00B87F35" w:rsidRDefault="009F7511" w:rsidP="00393E2B">
      <w:pPr>
        <w:widowControl/>
        <w:tabs>
          <w:tab w:val="right" w:leader="underscore" w:pos="1008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B87F35">
        <w:rPr>
          <w:color w:val="000000"/>
        </w:rPr>
        <w:t xml:space="preserve">City, State, </w:t>
      </w:r>
      <w:r w:rsidR="009C7EB5" w:rsidRPr="00B87F35">
        <w:rPr>
          <w:color w:val="000000"/>
        </w:rPr>
        <w:t xml:space="preserve">ZIP </w:t>
      </w:r>
      <w:r w:rsidRPr="00B87F35">
        <w:rPr>
          <w:color w:val="000000"/>
        </w:rPr>
        <w:t xml:space="preserve">code: </w:t>
      </w:r>
      <w:r w:rsidR="009C7EB5" w:rsidRPr="00B87F35">
        <w:rPr>
          <w:color w:val="000000"/>
        </w:rPr>
        <w:tab/>
      </w:r>
    </w:p>
    <w:p w14:paraId="37A88217" w14:textId="26ACF118" w:rsidR="00F260AE" w:rsidRPr="00B87F35" w:rsidRDefault="009F7511" w:rsidP="00393E2B">
      <w:pPr>
        <w:widowControl/>
        <w:tabs>
          <w:tab w:val="right" w:leader="underscore" w:pos="1008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B87F35">
        <w:rPr>
          <w:color w:val="000000"/>
        </w:rPr>
        <w:t xml:space="preserve">Office </w:t>
      </w:r>
      <w:proofErr w:type="gramStart"/>
      <w:r w:rsidR="009C7EB5" w:rsidRPr="00B87F35">
        <w:rPr>
          <w:color w:val="000000"/>
        </w:rPr>
        <w:t>p</w:t>
      </w:r>
      <w:r w:rsidRPr="00B87F35">
        <w:rPr>
          <w:color w:val="000000"/>
        </w:rPr>
        <w:t>hone:</w:t>
      </w:r>
      <w:r w:rsidR="00F260AE" w:rsidRPr="00B87F35">
        <w:rPr>
          <w:color w:val="000000"/>
        </w:rPr>
        <w:t>_</w:t>
      </w:r>
      <w:proofErr w:type="gramEnd"/>
      <w:r w:rsidR="00F260AE" w:rsidRPr="00B87F35">
        <w:rPr>
          <w:color w:val="000000"/>
        </w:rPr>
        <w:t>_____________________________ Office fax:__________________________________</w:t>
      </w:r>
    </w:p>
    <w:p w14:paraId="456CA967" w14:textId="61DCA7B1" w:rsidR="009F7511" w:rsidRPr="00B87F35" w:rsidRDefault="009F7511" w:rsidP="00393E2B">
      <w:pPr>
        <w:widowControl/>
        <w:tabs>
          <w:tab w:val="right" w:leader="underscore" w:pos="1008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B87F35">
        <w:rPr>
          <w:color w:val="000000"/>
        </w:rPr>
        <w:t xml:space="preserve">Office </w:t>
      </w:r>
      <w:r w:rsidR="009C7EB5" w:rsidRPr="00B87F35">
        <w:rPr>
          <w:color w:val="000000"/>
        </w:rPr>
        <w:t>c</w:t>
      </w:r>
      <w:r w:rsidRPr="00B87F35">
        <w:rPr>
          <w:color w:val="000000"/>
        </w:rPr>
        <w:t xml:space="preserve">ontact </w:t>
      </w:r>
      <w:r w:rsidR="009C7EB5" w:rsidRPr="00B87F35">
        <w:rPr>
          <w:color w:val="000000"/>
        </w:rPr>
        <w:t>p</w:t>
      </w:r>
      <w:r w:rsidRPr="00B87F35">
        <w:rPr>
          <w:color w:val="000000"/>
        </w:rPr>
        <w:t>erson:</w:t>
      </w:r>
      <w:r w:rsidR="009C7EB5" w:rsidRPr="00B87F35">
        <w:rPr>
          <w:color w:val="000000"/>
        </w:rPr>
        <w:tab/>
      </w:r>
    </w:p>
    <w:p w14:paraId="519547EF" w14:textId="5E805459" w:rsidR="0033603A" w:rsidRPr="00B87F35" w:rsidRDefault="0033603A" w:rsidP="00393E2B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360" w:after="120"/>
        <w:ind w:right="274"/>
        <w:rPr>
          <w:b/>
          <w:bCs/>
          <w:color w:val="000000"/>
        </w:rPr>
      </w:pPr>
      <w:r w:rsidRPr="00B87F35">
        <w:rPr>
          <w:b/>
          <w:bCs/>
          <w:color w:val="000000"/>
        </w:rPr>
        <w:t>Do you need an expedited (fast) decision?</w:t>
      </w:r>
    </w:p>
    <w:p w14:paraId="793EFE76" w14:textId="1360F885" w:rsidR="009C7EB5" w:rsidRPr="00B87F35" w:rsidRDefault="009C7EB5" w:rsidP="00393E2B">
      <w:pPr>
        <w:tabs>
          <w:tab w:val="right" w:leader="underscore" w:pos="10080"/>
        </w:tabs>
        <w:spacing w:before="120" w:after="120"/>
        <w:ind w:left="360" w:hanging="360"/>
        <w:rPr>
          <w:spacing w:val="-4"/>
          <w:w w:val="105"/>
        </w:rPr>
      </w:pPr>
      <w:r w:rsidRPr="00B87F35">
        <w:rPr>
          <w:spacing w:val="-6"/>
          <w:w w:val="105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87F35">
        <w:rPr>
          <w:spacing w:val="-6"/>
          <w:w w:val="105"/>
        </w:rPr>
        <w:instrText xml:space="preserve"> FORMCHECKBOX </w:instrText>
      </w:r>
      <w:r w:rsidRPr="00B87F35">
        <w:rPr>
          <w:spacing w:val="-6"/>
          <w:w w:val="105"/>
        </w:rPr>
      </w:r>
      <w:r w:rsidRPr="00B87F35">
        <w:rPr>
          <w:spacing w:val="-6"/>
          <w:w w:val="105"/>
        </w:rPr>
        <w:fldChar w:fldCharType="separate"/>
      </w:r>
      <w:r w:rsidRPr="00B87F35">
        <w:rPr>
          <w:spacing w:val="-6"/>
          <w:w w:val="105"/>
        </w:rPr>
        <w:fldChar w:fldCharType="end"/>
      </w:r>
      <w:r w:rsidRPr="00B87F35">
        <w:rPr>
          <w:spacing w:val="-6"/>
          <w:w w:val="105"/>
        </w:rPr>
        <w:t xml:space="preserve"> </w:t>
      </w:r>
      <w:r w:rsidR="00BC680B" w:rsidRPr="00B87F35">
        <w:rPr>
          <w:spacing w:val="-6"/>
          <w:w w:val="105"/>
        </w:rPr>
        <w:t xml:space="preserve"> </w:t>
      </w:r>
      <w:r w:rsidRPr="00B87F35">
        <w:rPr>
          <w:b/>
          <w:bCs/>
          <w:spacing w:val="-6"/>
          <w:w w:val="105"/>
        </w:rPr>
        <w:t>Check this box if you believe you need a decision within 72 hours.</w:t>
      </w:r>
      <w:r w:rsidRPr="00B87F35">
        <w:rPr>
          <w:spacing w:val="-6"/>
          <w:w w:val="105"/>
        </w:rPr>
        <w:t xml:space="preserve"> If you have a supporting statement from </w:t>
      </w:r>
      <w:r w:rsidRPr="00B87F35">
        <w:rPr>
          <w:spacing w:val="-4"/>
          <w:w w:val="105"/>
        </w:rPr>
        <w:t>your prescriber, attach it to this request</w:t>
      </w:r>
      <w:r w:rsidR="0033603A" w:rsidRPr="00B87F35">
        <w:rPr>
          <w:spacing w:val="-4"/>
          <w:w w:val="105"/>
        </w:rPr>
        <w:t>.</w:t>
      </w:r>
    </w:p>
    <w:p w14:paraId="0AF2DFA0" w14:textId="23C796B0" w:rsidR="00BC680B" w:rsidRPr="00B87F35" w:rsidRDefault="009F7511" w:rsidP="00393E2B">
      <w:pPr>
        <w:pStyle w:val="ListParagraph"/>
        <w:numPr>
          <w:ilvl w:val="0"/>
          <w:numId w:val="2"/>
        </w:numPr>
        <w:spacing w:before="120" w:after="120"/>
        <w:contextualSpacing w:val="0"/>
        <w:rPr>
          <w:spacing w:val="-3"/>
          <w:w w:val="105"/>
        </w:rPr>
      </w:pPr>
      <w:r w:rsidRPr="00B87F35">
        <w:rPr>
          <w:spacing w:val="-7"/>
          <w:w w:val="105"/>
        </w:rPr>
        <w:t>If you or your prescriber believe that waiting for a standard decision (</w:t>
      </w:r>
      <w:r w:rsidRPr="00B87F35">
        <w:rPr>
          <w:spacing w:val="-5"/>
          <w:w w:val="105"/>
        </w:rPr>
        <w:t xml:space="preserve">provided within 7 days) could seriously harm your life, health, or ability to regain maximum function, you can ask </w:t>
      </w:r>
      <w:r w:rsidRPr="00B87F35">
        <w:rPr>
          <w:spacing w:val="-3"/>
          <w:w w:val="105"/>
        </w:rPr>
        <w:t xml:space="preserve">for an expedited (fast) decision. </w:t>
      </w:r>
    </w:p>
    <w:p w14:paraId="391E3966" w14:textId="1A41C599" w:rsidR="00BC680B" w:rsidRPr="00B87F35" w:rsidRDefault="009F7511" w:rsidP="00393E2B">
      <w:pPr>
        <w:pStyle w:val="ListParagraph"/>
        <w:numPr>
          <w:ilvl w:val="0"/>
          <w:numId w:val="2"/>
        </w:numPr>
        <w:spacing w:before="120" w:after="120"/>
        <w:contextualSpacing w:val="0"/>
        <w:rPr>
          <w:spacing w:val="-4"/>
          <w:w w:val="105"/>
        </w:rPr>
      </w:pPr>
      <w:r w:rsidRPr="00B87F35">
        <w:rPr>
          <w:spacing w:val="-3"/>
          <w:w w:val="105"/>
        </w:rPr>
        <w:lastRenderedPageBreak/>
        <w:t xml:space="preserve">If your prescriber indicates that waiting 7 days </w:t>
      </w:r>
      <w:r w:rsidRPr="00B87F35">
        <w:rPr>
          <w:spacing w:val="-1"/>
          <w:w w:val="105"/>
        </w:rPr>
        <w:t xml:space="preserve">could seriously harm your life or health or ability to regain maximum function, the independent review </w:t>
      </w:r>
      <w:r w:rsidRPr="00B87F35">
        <w:rPr>
          <w:spacing w:val="-2"/>
          <w:w w:val="105"/>
        </w:rPr>
        <w:t xml:space="preserve">organization will automatically give you a decision within 72 hours. This timeframe may be extended for up to </w:t>
      </w:r>
      <w:r w:rsidRPr="00B87F35">
        <w:rPr>
          <w:spacing w:val="-5"/>
          <w:w w:val="105"/>
        </w:rPr>
        <w:t xml:space="preserve">14 calendar days if your case involves an exception request and we </w:t>
      </w:r>
      <w:r w:rsidR="009C7EB5" w:rsidRPr="00B87F35">
        <w:rPr>
          <w:spacing w:val="-5"/>
          <w:w w:val="105"/>
        </w:rPr>
        <w:t>didn’t get</w:t>
      </w:r>
      <w:r w:rsidRPr="00B87F35">
        <w:rPr>
          <w:spacing w:val="-5"/>
          <w:w w:val="105"/>
        </w:rPr>
        <w:t xml:space="preserve"> the supporting </w:t>
      </w:r>
      <w:r w:rsidRPr="00B87F35">
        <w:rPr>
          <w:spacing w:val="-7"/>
          <w:w w:val="105"/>
        </w:rPr>
        <w:t xml:space="preserve">statement from your prescriber supporting the request, OR the person acting for you files an </w:t>
      </w:r>
      <w:r w:rsidRPr="00B87F35">
        <w:rPr>
          <w:spacing w:val="-4"/>
          <w:w w:val="105"/>
        </w:rPr>
        <w:t>appeal request but doesn</w:t>
      </w:r>
      <w:r w:rsidR="009C7EB5" w:rsidRPr="00B87F35">
        <w:rPr>
          <w:spacing w:val="-4"/>
          <w:w w:val="105"/>
        </w:rPr>
        <w:t>’</w:t>
      </w:r>
      <w:r w:rsidRPr="00B87F35">
        <w:rPr>
          <w:spacing w:val="-4"/>
          <w:w w:val="105"/>
        </w:rPr>
        <w:t xml:space="preserve">t submit </w:t>
      </w:r>
      <w:r w:rsidR="009C7EB5" w:rsidRPr="00B87F35">
        <w:rPr>
          <w:spacing w:val="-4"/>
          <w:w w:val="105"/>
        </w:rPr>
        <w:t xml:space="preserve">the right </w:t>
      </w:r>
      <w:r w:rsidRPr="00B87F35">
        <w:rPr>
          <w:spacing w:val="-4"/>
          <w:w w:val="105"/>
        </w:rPr>
        <w:t xml:space="preserve">documentation of representation. </w:t>
      </w:r>
    </w:p>
    <w:p w14:paraId="0A5A1F23" w14:textId="00647812" w:rsidR="009F7511" w:rsidRPr="00B87F35" w:rsidRDefault="009F7511" w:rsidP="00393E2B">
      <w:pPr>
        <w:pStyle w:val="ListParagraph"/>
        <w:numPr>
          <w:ilvl w:val="0"/>
          <w:numId w:val="2"/>
        </w:numPr>
        <w:spacing w:before="120" w:after="120"/>
        <w:contextualSpacing w:val="0"/>
        <w:rPr>
          <w:spacing w:val="-5"/>
          <w:w w:val="105"/>
        </w:rPr>
      </w:pPr>
      <w:r w:rsidRPr="00B87F35">
        <w:rPr>
          <w:spacing w:val="-4"/>
          <w:w w:val="105"/>
        </w:rPr>
        <w:t>If you don</w:t>
      </w:r>
      <w:r w:rsidR="009C7EB5" w:rsidRPr="00B87F35">
        <w:rPr>
          <w:spacing w:val="-4"/>
          <w:w w:val="105"/>
        </w:rPr>
        <w:t>’</w:t>
      </w:r>
      <w:r w:rsidRPr="00B87F35">
        <w:rPr>
          <w:spacing w:val="-4"/>
          <w:w w:val="105"/>
        </w:rPr>
        <w:t xml:space="preserve">t </w:t>
      </w:r>
      <w:r w:rsidR="009C7EB5" w:rsidRPr="00B87F35">
        <w:rPr>
          <w:spacing w:val="-4"/>
          <w:w w:val="105"/>
        </w:rPr>
        <w:t xml:space="preserve">get </w:t>
      </w:r>
      <w:r w:rsidRPr="00B87F35">
        <w:rPr>
          <w:spacing w:val="-4"/>
          <w:w w:val="105"/>
        </w:rPr>
        <w:t xml:space="preserve">your </w:t>
      </w:r>
      <w:r w:rsidRPr="00B87F35">
        <w:rPr>
          <w:spacing w:val="-5"/>
          <w:w w:val="105"/>
        </w:rPr>
        <w:t>prescriber's support for an expedited appeal, the independent review organization will decide if your health condition requires a fast decision.</w:t>
      </w:r>
    </w:p>
    <w:p w14:paraId="7DADBD3B" w14:textId="1A198EB5" w:rsidR="00DB1AA0" w:rsidRPr="00B87F35" w:rsidRDefault="00A63434" w:rsidP="00393E2B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240" w:after="120"/>
        <w:ind w:right="274"/>
        <w:rPr>
          <w:b/>
          <w:bCs/>
          <w:color w:val="000000"/>
        </w:rPr>
      </w:pPr>
      <w:r>
        <w:rPr>
          <w:b/>
          <w:bCs/>
          <w:color w:val="000000"/>
        </w:rPr>
        <w:t>Explain why you think this drug should be covered</w:t>
      </w:r>
    </w:p>
    <w:p w14:paraId="23F462C1" w14:textId="6718FC7A" w:rsidR="00BC680B" w:rsidRPr="00B87F35" w:rsidRDefault="00B62751" w:rsidP="00393E2B">
      <w:pPr>
        <w:pStyle w:val="ListParagraph"/>
        <w:numPr>
          <w:ilvl w:val="0"/>
          <w:numId w:val="3"/>
        </w:numPr>
        <w:spacing w:before="120" w:after="120"/>
        <w:contextualSpacing w:val="0"/>
        <w:rPr>
          <w:u w:val="single"/>
        </w:rPr>
      </w:pPr>
      <w:r w:rsidRPr="00B87F35">
        <w:rPr>
          <w:spacing w:val="-2"/>
        </w:rPr>
        <w:t>A</w:t>
      </w:r>
      <w:r w:rsidR="00BF71A2" w:rsidRPr="00B87F35">
        <w:rPr>
          <w:spacing w:val="-2"/>
        </w:rPr>
        <w:t xml:space="preserve">ttach any information you have </w:t>
      </w:r>
      <w:r w:rsidRPr="00B87F35">
        <w:rPr>
          <w:spacing w:val="-2"/>
        </w:rPr>
        <w:t>to support</w:t>
      </w:r>
      <w:r w:rsidR="0033603A" w:rsidRPr="00B87F35">
        <w:rPr>
          <w:spacing w:val="-2"/>
        </w:rPr>
        <w:t xml:space="preserve"> </w:t>
      </w:r>
      <w:r w:rsidR="00BF71A2" w:rsidRPr="00B87F35">
        <w:rPr>
          <w:spacing w:val="-2"/>
        </w:rPr>
        <w:t xml:space="preserve">your </w:t>
      </w:r>
      <w:r w:rsidR="0033603A" w:rsidRPr="00B87F35">
        <w:rPr>
          <w:spacing w:val="-2"/>
        </w:rPr>
        <w:t>review request, like</w:t>
      </w:r>
      <w:r w:rsidR="00875AD0" w:rsidRPr="00B87F35">
        <w:rPr>
          <w:spacing w:val="-2"/>
        </w:rPr>
        <w:t xml:space="preserve"> a statement from</w:t>
      </w:r>
      <w:r w:rsidR="00BF71A2" w:rsidRPr="00B87F35">
        <w:rPr>
          <w:spacing w:val="-2"/>
        </w:rPr>
        <w:t xml:space="preserve"> </w:t>
      </w:r>
      <w:r w:rsidR="00BF71A2" w:rsidRPr="00B87F35">
        <w:t xml:space="preserve">your prescriber </w:t>
      </w:r>
      <w:r w:rsidR="0033603A" w:rsidRPr="00B87F35">
        <w:t xml:space="preserve">or any </w:t>
      </w:r>
      <w:r w:rsidR="00BF71A2" w:rsidRPr="00B87F35">
        <w:t>relevant medical records.</w:t>
      </w:r>
      <w:r w:rsidR="00445E2B" w:rsidRPr="00B87F35">
        <w:rPr>
          <w:u w:val="single"/>
        </w:rPr>
        <w:t xml:space="preserve"> </w:t>
      </w:r>
    </w:p>
    <w:p w14:paraId="4D55DAAB" w14:textId="26D80595" w:rsidR="0033603A" w:rsidRPr="00B87F35" w:rsidRDefault="0033603A" w:rsidP="00393E2B">
      <w:pPr>
        <w:pStyle w:val="ListParagraph"/>
        <w:numPr>
          <w:ilvl w:val="0"/>
          <w:numId w:val="3"/>
        </w:numPr>
        <w:spacing w:before="120" w:after="120"/>
        <w:contextualSpacing w:val="0"/>
        <w:rPr>
          <w:u w:val="single"/>
        </w:rPr>
      </w:pPr>
      <w:r w:rsidRPr="00980E71">
        <w:rPr>
          <w:b/>
          <w:bCs/>
        </w:rPr>
        <w:t>I</w:t>
      </w:r>
      <w:r w:rsidRPr="00B87F35">
        <w:rPr>
          <w:b/>
          <w:bCs/>
          <w:spacing w:val="-6"/>
          <w:w w:val="105"/>
        </w:rPr>
        <w:t>nclude a copy of the plan Redetermination (Denial) Notice you got, if you have it.</w:t>
      </w:r>
    </w:p>
    <w:p w14:paraId="4FCC0F23" w14:textId="22878A77" w:rsidR="00BF71A2" w:rsidRPr="00B87F35" w:rsidRDefault="00A63434" w:rsidP="00393E2B">
      <w:pPr>
        <w:pStyle w:val="ListParagraph"/>
        <w:numPr>
          <w:ilvl w:val="0"/>
          <w:numId w:val="3"/>
        </w:numPr>
        <w:spacing w:before="120" w:after="120"/>
        <w:contextualSpacing w:val="0"/>
        <w:rPr>
          <w:u w:val="single"/>
        </w:rPr>
      </w:pPr>
      <w:r>
        <w:t>Y</w:t>
      </w:r>
      <w:r w:rsidR="00445E2B" w:rsidRPr="00B87F35">
        <w:t xml:space="preserve">our prescriber </w:t>
      </w:r>
      <w:r>
        <w:t xml:space="preserve">will need to </w:t>
      </w:r>
      <w:r w:rsidR="00445E2B" w:rsidRPr="00B87F35">
        <w:t>explain why you can</w:t>
      </w:r>
      <w:r w:rsidR="0033603A" w:rsidRPr="00B87F35">
        <w:t>’</w:t>
      </w:r>
      <w:r w:rsidR="00445E2B" w:rsidRPr="00B87F35">
        <w:t xml:space="preserve">t meet </w:t>
      </w:r>
      <w:r>
        <w:t>your</w:t>
      </w:r>
      <w:r w:rsidR="0033603A" w:rsidRPr="00B87F35">
        <w:t xml:space="preserve"> p</w:t>
      </w:r>
      <w:r w:rsidR="00445E2B" w:rsidRPr="00B87F35">
        <w:t xml:space="preserve">lan’s coverage </w:t>
      </w:r>
      <w:r w:rsidR="00B62751" w:rsidRPr="00B87F35">
        <w:t xml:space="preserve">rules </w:t>
      </w:r>
      <w:r w:rsidR="00445E2B" w:rsidRPr="00B87F35">
        <w:t xml:space="preserve">and/or why the drugs required by the </w:t>
      </w:r>
      <w:r w:rsidR="0033603A" w:rsidRPr="00B87F35">
        <w:t>p</w:t>
      </w:r>
      <w:r w:rsidR="00445E2B" w:rsidRPr="00B87F35">
        <w:t>lan are not medically appropriate for you.</w:t>
      </w:r>
    </w:p>
    <w:p w14:paraId="77C596E2" w14:textId="0AFB1B57" w:rsidR="00BC680B" w:rsidRPr="00B87F35" w:rsidRDefault="0033603A" w:rsidP="00393E2B">
      <w:pPr>
        <w:pStyle w:val="ListParagraph"/>
        <w:numPr>
          <w:ilvl w:val="0"/>
          <w:numId w:val="3"/>
        </w:numPr>
        <w:tabs>
          <w:tab w:val="right" w:leader="underscore" w:pos="10080"/>
        </w:tabs>
        <w:spacing w:before="120" w:after="120"/>
        <w:contextualSpacing w:val="0"/>
        <w:rPr>
          <w:spacing w:val="-4"/>
          <w:w w:val="105"/>
        </w:rPr>
      </w:pPr>
      <w:r w:rsidRPr="00B87F35">
        <w:rPr>
          <w:spacing w:val="-4"/>
          <w:w w:val="105"/>
        </w:rPr>
        <w:t xml:space="preserve">Other </w:t>
      </w:r>
      <w:r w:rsidR="00BF71A2" w:rsidRPr="00B87F35">
        <w:rPr>
          <w:spacing w:val="-4"/>
          <w:w w:val="105"/>
        </w:rPr>
        <w:t>information we should consider:</w:t>
      </w:r>
      <w:r w:rsidR="0076682D" w:rsidRPr="00B87F35">
        <w:rPr>
          <w:spacing w:val="-4"/>
          <w:w w:val="105"/>
        </w:rPr>
        <w:t xml:space="preserve"> </w:t>
      </w:r>
      <w:r w:rsidR="0073558A" w:rsidRPr="00B87F35">
        <w:rPr>
          <w:spacing w:val="-4"/>
          <w:w w:val="105"/>
        </w:rPr>
        <w:tab/>
      </w:r>
      <w:r w:rsidR="0073558A" w:rsidRPr="00B87F35">
        <w:rPr>
          <w:spacing w:val="-4"/>
          <w:w w:val="105"/>
        </w:rPr>
        <w:tab/>
      </w:r>
    </w:p>
    <w:p w14:paraId="3C01AC98" w14:textId="388FECA1" w:rsidR="0073558A" w:rsidRPr="00B87F35" w:rsidRDefault="0073558A" w:rsidP="00393E2B">
      <w:pPr>
        <w:tabs>
          <w:tab w:val="right" w:leader="underscore" w:pos="10080"/>
        </w:tabs>
        <w:spacing w:before="120" w:after="120"/>
        <w:ind w:left="720"/>
        <w:rPr>
          <w:spacing w:val="-4"/>
          <w:w w:val="105"/>
        </w:rPr>
      </w:pPr>
      <w:r w:rsidRPr="00B87F35">
        <w:rPr>
          <w:spacing w:val="-4"/>
          <w:w w:val="105"/>
        </w:rPr>
        <w:tab/>
      </w:r>
    </w:p>
    <w:p w14:paraId="7E637E1C" w14:textId="43F2E4B2" w:rsidR="0073558A" w:rsidRPr="00B87F35" w:rsidRDefault="0073558A" w:rsidP="00393E2B">
      <w:pPr>
        <w:tabs>
          <w:tab w:val="right" w:leader="underscore" w:pos="10080"/>
        </w:tabs>
        <w:spacing w:before="120" w:after="120"/>
        <w:ind w:left="720"/>
        <w:rPr>
          <w:spacing w:val="-4"/>
          <w:w w:val="105"/>
        </w:rPr>
      </w:pPr>
      <w:r w:rsidRPr="00B87F35">
        <w:rPr>
          <w:spacing w:val="-4"/>
          <w:w w:val="105"/>
        </w:rPr>
        <w:tab/>
      </w:r>
    </w:p>
    <w:p w14:paraId="1AB234FF" w14:textId="1E9B1173" w:rsidR="00BC680B" w:rsidRPr="00B87F35" w:rsidRDefault="00BC680B" w:rsidP="00393E2B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360" w:after="120"/>
        <w:ind w:right="274"/>
        <w:rPr>
          <w:b/>
          <w:bCs/>
          <w:color w:val="000000"/>
        </w:rPr>
      </w:pPr>
      <w:r w:rsidRPr="00B87F35">
        <w:rPr>
          <w:b/>
          <w:bCs/>
          <w:color w:val="000000"/>
        </w:rPr>
        <w:t>Representative information</w:t>
      </w:r>
    </w:p>
    <w:p w14:paraId="68D15917" w14:textId="3937DB3C" w:rsidR="009C7EB5" w:rsidRPr="00B87F35" w:rsidRDefault="009C7EB5" w:rsidP="00393E2B">
      <w:pPr>
        <w:spacing w:before="120" w:after="120"/>
        <w:rPr>
          <w:bCs/>
          <w:spacing w:val="-4"/>
          <w:w w:val="105"/>
        </w:rPr>
      </w:pPr>
      <w:r w:rsidRPr="00B87F35">
        <w:rPr>
          <w:bCs/>
          <w:spacing w:val="-4"/>
          <w:w w:val="105"/>
        </w:rPr>
        <w:t>Complete th</w:t>
      </w:r>
      <w:r w:rsidR="00BC680B" w:rsidRPr="00B87F35">
        <w:rPr>
          <w:bCs/>
          <w:spacing w:val="-4"/>
          <w:w w:val="105"/>
        </w:rPr>
        <w:t xml:space="preserve">is </w:t>
      </w:r>
      <w:r w:rsidRPr="00B87F35">
        <w:rPr>
          <w:bCs/>
          <w:spacing w:val="-4"/>
          <w:w w:val="105"/>
        </w:rPr>
        <w:t>section ONLY if the person making this request is not the enrollee or the enrollee’s prescriber</w:t>
      </w:r>
      <w:r w:rsidR="00BC680B" w:rsidRPr="00B87F35">
        <w:rPr>
          <w:bCs/>
          <w:spacing w:val="-4"/>
          <w:w w:val="105"/>
        </w:rPr>
        <w:t>.</w:t>
      </w:r>
      <w:r w:rsidRPr="00B87F35">
        <w:rPr>
          <w:bCs/>
          <w:spacing w:val="-4"/>
          <w:w w:val="105"/>
        </w:rPr>
        <w:t xml:space="preserve"> </w:t>
      </w:r>
      <w:r w:rsidR="00BC680B" w:rsidRPr="00B87F35">
        <w:rPr>
          <w:bCs/>
          <w:spacing w:val="-4"/>
          <w:w w:val="105"/>
        </w:rPr>
        <w:t xml:space="preserve">You must </w:t>
      </w:r>
      <w:r w:rsidRPr="00B87F35">
        <w:rPr>
          <w:bCs/>
          <w:spacing w:val="-4"/>
          <w:w w:val="105"/>
        </w:rPr>
        <w:t xml:space="preserve">attach documentation </w:t>
      </w:r>
      <w:r w:rsidR="00BC680B" w:rsidRPr="00B87F35">
        <w:rPr>
          <w:bCs/>
          <w:spacing w:val="-4"/>
          <w:w w:val="105"/>
        </w:rPr>
        <w:t xml:space="preserve">showing </w:t>
      </w:r>
      <w:r w:rsidR="00C72446" w:rsidRPr="00B87F35">
        <w:rPr>
          <w:bCs/>
          <w:spacing w:val="-4"/>
          <w:w w:val="105"/>
        </w:rPr>
        <w:t>your</w:t>
      </w:r>
      <w:r w:rsidR="00BC680B" w:rsidRPr="00B87F35">
        <w:rPr>
          <w:bCs/>
          <w:spacing w:val="-4"/>
          <w:w w:val="105"/>
        </w:rPr>
        <w:t xml:space="preserve"> authority to represent the enrollee (</w:t>
      </w:r>
      <w:r w:rsidR="00C72446" w:rsidRPr="00B87F35">
        <w:rPr>
          <w:bCs/>
          <w:spacing w:val="-4"/>
          <w:w w:val="105"/>
        </w:rPr>
        <w:t xml:space="preserve">like </w:t>
      </w:r>
      <w:r w:rsidR="00BC680B" w:rsidRPr="00B87F35">
        <w:rPr>
          <w:bCs/>
          <w:spacing w:val="-4"/>
          <w:w w:val="105"/>
        </w:rPr>
        <w:t xml:space="preserve">a completed Form CMS-1696 or a written </w:t>
      </w:r>
      <w:r w:rsidR="00BC680B" w:rsidRPr="00B87F35">
        <w:rPr>
          <w:bCs/>
          <w:spacing w:val="-3"/>
          <w:w w:val="105"/>
        </w:rPr>
        <w:t xml:space="preserve">equivalent) if it wasn’t submitted at the coverage determination or redetermination level. </w:t>
      </w:r>
    </w:p>
    <w:p w14:paraId="4253C05D" w14:textId="6D28E057" w:rsidR="009C7EB5" w:rsidRPr="00B87F35" w:rsidRDefault="009C7EB5" w:rsidP="00393E2B">
      <w:pPr>
        <w:tabs>
          <w:tab w:val="right" w:leader="underscore" w:pos="10080"/>
          <w:tab w:val="right" w:leader="underscore" w:pos="10109"/>
        </w:tabs>
        <w:spacing w:before="120" w:after="120"/>
        <w:rPr>
          <w:w w:val="105"/>
        </w:rPr>
      </w:pPr>
      <w:r w:rsidRPr="00B87F35">
        <w:rPr>
          <w:spacing w:val="-6"/>
          <w:w w:val="105"/>
        </w:rPr>
        <w:t xml:space="preserve">Representative </w:t>
      </w:r>
      <w:r w:rsidR="00BC680B" w:rsidRPr="00B87F35">
        <w:rPr>
          <w:spacing w:val="-6"/>
          <w:w w:val="105"/>
        </w:rPr>
        <w:t>n</w:t>
      </w:r>
      <w:r w:rsidRPr="00B87F35">
        <w:rPr>
          <w:spacing w:val="-6"/>
          <w:w w:val="105"/>
        </w:rPr>
        <w:t>ame</w:t>
      </w:r>
      <w:r w:rsidR="00BC680B" w:rsidRPr="00B87F35">
        <w:rPr>
          <w:spacing w:val="-6"/>
          <w:w w:val="105"/>
        </w:rPr>
        <w:t>:</w:t>
      </w:r>
      <w:r w:rsidR="00BC680B" w:rsidRPr="00B87F35">
        <w:rPr>
          <w:spacing w:val="-6"/>
          <w:w w:val="105"/>
        </w:rPr>
        <w:tab/>
      </w:r>
      <w:r w:rsidRPr="00B87F35">
        <w:rPr>
          <w:spacing w:val="-6"/>
          <w:w w:val="105"/>
        </w:rPr>
        <w:t xml:space="preserve"> </w:t>
      </w:r>
    </w:p>
    <w:p w14:paraId="2207970A" w14:textId="2182AED8" w:rsidR="009C7EB5" w:rsidRPr="00B87F35" w:rsidRDefault="009C7EB5" w:rsidP="00393E2B">
      <w:pPr>
        <w:tabs>
          <w:tab w:val="right" w:leader="underscore" w:pos="10080"/>
          <w:tab w:val="right" w:leader="underscore" w:pos="10123"/>
        </w:tabs>
        <w:spacing w:before="120" w:after="120"/>
        <w:rPr>
          <w:w w:val="105"/>
        </w:rPr>
      </w:pPr>
      <w:r w:rsidRPr="00B87F35">
        <w:rPr>
          <w:spacing w:val="-5"/>
          <w:w w:val="105"/>
        </w:rPr>
        <w:t xml:space="preserve">Relationship to </w:t>
      </w:r>
      <w:r w:rsidR="00BC680B" w:rsidRPr="00B87F35">
        <w:rPr>
          <w:spacing w:val="-5"/>
          <w:w w:val="105"/>
        </w:rPr>
        <w:t>e</w:t>
      </w:r>
      <w:r w:rsidRPr="00B87F35">
        <w:rPr>
          <w:spacing w:val="-5"/>
          <w:w w:val="105"/>
        </w:rPr>
        <w:t>nrollee</w:t>
      </w:r>
      <w:r w:rsidR="00BC680B" w:rsidRPr="00B87F35">
        <w:rPr>
          <w:spacing w:val="-5"/>
          <w:w w:val="105"/>
        </w:rPr>
        <w:t>:</w:t>
      </w:r>
      <w:r w:rsidR="00BC680B" w:rsidRPr="00B87F35">
        <w:rPr>
          <w:spacing w:val="-5"/>
          <w:w w:val="105"/>
        </w:rPr>
        <w:tab/>
      </w:r>
      <w:r w:rsidRPr="00B87F35">
        <w:rPr>
          <w:spacing w:val="-5"/>
          <w:w w:val="105"/>
        </w:rPr>
        <w:t xml:space="preserve"> </w:t>
      </w:r>
    </w:p>
    <w:p w14:paraId="5A42F6F8" w14:textId="2D7A47CC" w:rsidR="00BC680B" w:rsidRPr="00B87F35" w:rsidRDefault="00B34EFB" w:rsidP="00393E2B">
      <w:pPr>
        <w:widowControl/>
        <w:tabs>
          <w:tab w:val="right" w:leader="underscore" w:pos="10080"/>
          <w:tab w:val="right" w:leader="underscore" w:pos="10107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B87F35">
        <w:rPr>
          <w:color w:val="000000"/>
        </w:rPr>
        <w:t>Mailing</w:t>
      </w:r>
      <w:r w:rsidR="00BC680B" w:rsidRPr="00B87F35">
        <w:rPr>
          <w:color w:val="000000"/>
        </w:rPr>
        <w:t xml:space="preserve"> address: </w:t>
      </w:r>
      <w:r w:rsidR="00BC680B" w:rsidRPr="00B87F35">
        <w:rPr>
          <w:color w:val="000000"/>
        </w:rPr>
        <w:tab/>
      </w:r>
    </w:p>
    <w:p w14:paraId="560974D0" w14:textId="77777777" w:rsidR="00BC680B" w:rsidRPr="00B87F35" w:rsidRDefault="00BC680B" w:rsidP="00393E2B">
      <w:pPr>
        <w:widowControl/>
        <w:tabs>
          <w:tab w:val="right" w:leader="underscore" w:pos="10080"/>
          <w:tab w:val="right" w:leader="underscore" w:pos="10107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B87F35">
        <w:rPr>
          <w:color w:val="000000"/>
        </w:rPr>
        <w:t xml:space="preserve">City, State, ZIP code: </w:t>
      </w:r>
      <w:r w:rsidRPr="00B87F35">
        <w:rPr>
          <w:color w:val="000000"/>
        </w:rPr>
        <w:tab/>
      </w:r>
    </w:p>
    <w:p w14:paraId="28BAF68E" w14:textId="5FA312EB" w:rsidR="00BC680B" w:rsidRPr="00B87F35" w:rsidRDefault="00BC680B" w:rsidP="00393E2B">
      <w:pPr>
        <w:tabs>
          <w:tab w:val="right" w:leader="underscore" w:pos="10080"/>
          <w:tab w:val="right" w:leader="underscore" w:pos="10128"/>
        </w:tabs>
        <w:spacing w:before="120" w:after="120"/>
        <w:rPr>
          <w:w w:val="105"/>
        </w:rPr>
      </w:pPr>
      <w:r w:rsidRPr="00B87F35">
        <w:rPr>
          <w:color w:val="000000"/>
        </w:rPr>
        <w:t xml:space="preserve">Phone: </w:t>
      </w:r>
      <w:r w:rsidRPr="00B87F35">
        <w:rPr>
          <w:color w:val="000000"/>
        </w:rPr>
        <w:tab/>
      </w:r>
    </w:p>
    <w:p w14:paraId="4D3CEB2C" w14:textId="77777777" w:rsidR="0073558A" w:rsidRPr="00B87F35" w:rsidRDefault="0073558A" w:rsidP="0073558A">
      <w:pPr>
        <w:widowControl/>
        <w:kinsoku/>
        <w:spacing w:before="120" w:after="120"/>
        <w:rPr>
          <w:b/>
          <w:bCs/>
          <w:color w:val="000000"/>
        </w:rPr>
      </w:pPr>
    </w:p>
    <w:p w14:paraId="6F790C8D" w14:textId="42C3884C" w:rsidR="00BC680B" w:rsidRPr="00B87F35" w:rsidRDefault="00BC680B" w:rsidP="00393E2B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240" w:after="120"/>
        <w:ind w:right="274"/>
        <w:rPr>
          <w:b/>
          <w:bCs/>
          <w:color w:val="000000"/>
        </w:rPr>
      </w:pPr>
      <w:r w:rsidRPr="00B87F35">
        <w:rPr>
          <w:b/>
          <w:bCs/>
          <w:color w:val="000000"/>
        </w:rPr>
        <w:t xml:space="preserve">Sign </w:t>
      </w:r>
      <w:r w:rsidR="00A02D6C" w:rsidRPr="00B87F35">
        <w:rPr>
          <w:b/>
          <w:bCs/>
          <w:color w:val="000000"/>
        </w:rPr>
        <w:t>&amp;</w:t>
      </w:r>
      <w:r w:rsidRPr="00B87F35">
        <w:rPr>
          <w:b/>
          <w:bCs/>
          <w:color w:val="000000"/>
        </w:rPr>
        <w:t xml:space="preserve"> submit this form </w:t>
      </w:r>
    </w:p>
    <w:p w14:paraId="3670BA1A" w14:textId="7220C400" w:rsidR="00BF71A2" w:rsidRPr="00B87F35" w:rsidRDefault="00BF71A2" w:rsidP="00393E2B">
      <w:pPr>
        <w:spacing w:before="120" w:after="120"/>
        <w:rPr>
          <w:spacing w:val="-6"/>
          <w:w w:val="105"/>
        </w:rPr>
      </w:pPr>
      <w:r w:rsidRPr="00B87F35">
        <w:rPr>
          <w:spacing w:val="-6"/>
          <w:w w:val="105"/>
        </w:rPr>
        <w:t xml:space="preserve">Signature of person </w:t>
      </w:r>
      <w:r w:rsidR="00BC680B" w:rsidRPr="00B87F35">
        <w:rPr>
          <w:spacing w:val="-6"/>
          <w:w w:val="105"/>
        </w:rPr>
        <w:t>asking for this</w:t>
      </w:r>
      <w:r w:rsidRPr="00B87F35">
        <w:rPr>
          <w:spacing w:val="-6"/>
          <w:w w:val="105"/>
        </w:rPr>
        <w:t xml:space="preserve"> </w:t>
      </w:r>
      <w:r w:rsidR="00BC680B" w:rsidRPr="00B87F35">
        <w:rPr>
          <w:spacing w:val="-6"/>
          <w:w w:val="105"/>
        </w:rPr>
        <w:t xml:space="preserve">review </w:t>
      </w:r>
      <w:r w:rsidRPr="00B87F35">
        <w:rPr>
          <w:spacing w:val="-6"/>
          <w:w w:val="105"/>
        </w:rPr>
        <w:t>(the enrollee or the representative):</w:t>
      </w:r>
    </w:p>
    <w:p w14:paraId="06482914" w14:textId="77777777" w:rsidR="00C72446" w:rsidRPr="00B87F35" w:rsidRDefault="00C72446" w:rsidP="00393E2B">
      <w:pPr>
        <w:spacing w:before="120" w:after="120"/>
        <w:rPr>
          <w:b/>
          <w:bCs/>
          <w:spacing w:val="-6"/>
          <w:w w:val="105"/>
        </w:rPr>
      </w:pPr>
    </w:p>
    <w:p w14:paraId="29F97397" w14:textId="4E502D0E" w:rsidR="006E3F09" w:rsidRPr="00B87F35" w:rsidRDefault="00622D0C" w:rsidP="0073558A">
      <w:pPr>
        <w:spacing w:before="120" w:after="120"/>
        <w:rPr>
          <w:b/>
          <w:bCs/>
          <w:spacing w:val="-6"/>
          <w:w w:val="105"/>
        </w:rPr>
      </w:pPr>
      <w:r w:rsidRPr="00B87F35">
        <w:rPr>
          <w:b/>
          <w:bCs/>
          <w:spacing w:val="-6"/>
          <w:w w:val="105"/>
        </w:rPr>
        <w:t xml:space="preserve">Signature: </w:t>
      </w:r>
      <w:r w:rsidR="00BF71A2" w:rsidRPr="00B87F35">
        <w:rPr>
          <w:b/>
          <w:bCs/>
          <w:spacing w:val="-6"/>
          <w:w w:val="105"/>
        </w:rPr>
        <w:t>__________________________</w:t>
      </w:r>
      <w:r w:rsidR="006E3F09" w:rsidRPr="00B87F35">
        <w:rPr>
          <w:b/>
          <w:bCs/>
          <w:spacing w:val="-6"/>
          <w:w w:val="105"/>
        </w:rPr>
        <w:t>_____________________________</w:t>
      </w:r>
      <w:r w:rsidRPr="00B87F35">
        <w:rPr>
          <w:b/>
          <w:bCs/>
          <w:spacing w:val="-6"/>
          <w:w w:val="105"/>
        </w:rPr>
        <w:t xml:space="preserve">      </w:t>
      </w:r>
      <w:r w:rsidR="00BF71A2" w:rsidRPr="00B87F35">
        <w:rPr>
          <w:b/>
          <w:bCs/>
          <w:spacing w:val="-6"/>
          <w:w w:val="105"/>
        </w:rPr>
        <w:t>Date: ______</w:t>
      </w:r>
      <w:r w:rsidR="006E3F09" w:rsidRPr="00B87F35">
        <w:rPr>
          <w:b/>
          <w:bCs/>
          <w:spacing w:val="-6"/>
          <w:w w:val="105"/>
        </w:rPr>
        <w:t>______</w:t>
      </w:r>
      <w:r w:rsidR="00432A99" w:rsidRPr="00B87F35">
        <w:rPr>
          <w:b/>
          <w:bCs/>
          <w:spacing w:val="-6"/>
          <w:w w:val="105"/>
        </w:rPr>
        <w:t>__</w:t>
      </w:r>
    </w:p>
    <w:p w14:paraId="6277EFEF" w14:textId="77777777" w:rsidR="0073558A" w:rsidRPr="00B87F35" w:rsidRDefault="0073558A" w:rsidP="0073558A">
      <w:pPr>
        <w:widowControl/>
        <w:kinsoku/>
        <w:autoSpaceDE w:val="0"/>
        <w:autoSpaceDN w:val="0"/>
        <w:adjustRightInd w:val="0"/>
        <w:spacing w:before="120" w:after="120"/>
        <w:rPr>
          <w:b/>
          <w:bCs/>
          <w:spacing w:val="-5"/>
          <w:w w:val="105"/>
        </w:rPr>
      </w:pPr>
    </w:p>
    <w:p w14:paraId="1AEE44ED" w14:textId="331115A5" w:rsidR="00C72446" w:rsidRDefault="00C72446" w:rsidP="0073558A">
      <w:pPr>
        <w:widowControl/>
        <w:kinsoku/>
        <w:autoSpaceDE w:val="0"/>
        <w:autoSpaceDN w:val="0"/>
        <w:adjustRightInd w:val="0"/>
        <w:spacing w:before="120" w:after="120"/>
        <w:rPr>
          <w:ins w:id="1" w:author="Jean Cheney" w:date="2024-12-11T09:43:00Z"/>
          <w:b/>
          <w:bCs/>
          <w:spacing w:val="-5"/>
          <w:w w:val="105"/>
        </w:rPr>
      </w:pPr>
    </w:p>
    <w:p w14:paraId="317837DB" w14:textId="77777777" w:rsidR="00DE615C" w:rsidRPr="00B87F35" w:rsidRDefault="00DE615C" w:rsidP="0073558A">
      <w:pPr>
        <w:widowControl/>
        <w:kinsoku/>
        <w:autoSpaceDE w:val="0"/>
        <w:autoSpaceDN w:val="0"/>
        <w:adjustRightInd w:val="0"/>
        <w:spacing w:before="120" w:after="120"/>
        <w:rPr>
          <w:b/>
          <w:bCs/>
          <w:spacing w:val="-5"/>
          <w:w w:val="105"/>
        </w:rPr>
      </w:pPr>
    </w:p>
    <w:p w14:paraId="038976A4" w14:textId="77777777" w:rsidR="00B87F35" w:rsidRDefault="00B87F35" w:rsidP="00393E2B">
      <w:pPr>
        <w:widowControl/>
        <w:kinsoku/>
        <w:autoSpaceDE w:val="0"/>
        <w:autoSpaceDN w:val="0"/>
        <w:adjustRightInd w:val="0"/>
        <w:spacing w:before="120" w:after="120"/>
        <w:rPr>
          <w:b/>
          <w:bCs/>
          <w:spacing w:val="-5"/>
          <w:w w:val="105"/>
        </w:rPr>
      </w:pPr>
    </w:p>
    <w:p w14:paraId="4B6EEFEF" w14:textId="77777777" w:rsidR="00B87F35" w:rsidRDefault="00B87F35" w:rsidP="00393E2B">
      <w:pPr>
        <w:widowControl/>
        <w:kinsoku/>
        <w:autoSpaceDE w:val="0"/>
        <w:autoSpaceDN w:val="0"/>
        <w:adjustRightInd w:val="0"/>
        <w:spacing w:before="120" w:after="120"/>
        <w:rPr>
          <w:b/>
          <w:bCs/>
          <w:spacing w:val="-5"/>
          <w:w w:val="105"/>
        </w:rPr>
      </w:pPr>
    </w:p>
    <w:p w14:paraId="357ECEEC" w14:textId="4B99195D" w:rsidR="00097884" w:rsidRPr="00B87F35" w:rsidRDefault="0042005C" w:rsidP="00393E2B">
      <w:pPr>
        <w:widowControl/>
        <w:kinsoku/>
        <w:autoSpaceDE w:val="0"/>
        <w:autoSpaceDN w:val="0"/>
        <w:adjustRightInd w:val="0"/>
        <w:spacing w:before="120" w:after="120"/>
        <w:rPr>
          <w:b/>
          <w:bCs/>
          <w:color w:val="000000"/>
        </w:rPr>
      </w:pPr>
      <w:r w:rsidRPr="00B87F35">
        <w:rPr>
          <w:b/>
          <w:bCs/>
          <w:spacing w:val="-5"/>
          <w:w w:val="105"/>
        </w:rPr>
        <w:lastRenderedPageBreak/>
        <w:t>Fax</w:t>
      </w:r>
      <w:r w:rsidR="0076047D" w:rsidRPr="00B87F35">
        <w:rPr>
          <w:b/>
          <w:bCs/>
          <w:spacing w:val="-5"/>
          <w:w w:val="105"/>
        </w:rPr>
        <w:t xml:space="preserve"> or </w:t>
      </w:r>
      <w:r w:rsidRPr="00B87F35">
        <w:rPr>
          <w:b/>
          <w:bCs/>
          <w:spacing w:val="-5"/>
          <w:w w:val="105"/>
        </w:rPr>
        <w:t>mail</w:t>
      </w:r>
      <w:r w:rsidR="0076047D" w:rsidRPr="00B87F35">
        <w:rPr>
          <w:b/>
          <w:bCs/>
          <w:spacing w:val="-5"/>
          <w:w w:val="105"/>
        </w:rPr>
        <w:t xml:space="preserve"> your completed form </w:t>
      </w:r>
      <w:r w:rsidR="003B7291" w:rsidRPr="00B87F35">
        <w:rPr>
          <w:b/>
          <w:bCs/>
          <w:spacing w:val="-5"/>
          <w:w w:val="105"/>
        </w:rPr>
        <w:t xml:space="preserve">and any supporting information </w:t>
      </w:r>
      <w:r w:rsidR="0076047D" w:rsidRPr="00B87F35">
        <w:rPr>
          <w:b/>
          <w:bCs/>
          <w:spacing w:val="-5"/>
          <w:w w:val="105"/>
        </w:rPr>
        <w:t>to:</w:t>
      </w:r>
      <w:r w:rsidR="00097884" w:rsidRPr="00B87F35">
        <w:rPr>
          <w:b/>
          <w:bCs/>
          <w:color w:val="000000"/>
        </w:rPr>
        <w:t xml:space="preserve"> </w:t>
      </w:r>
    </w:p>
    <w:p w14:paraId="6B82A5EE" w14:textId="6C038906" w:rsidR="00097884" w:rsidRPr="00B87F35" w:rsidRDefault="00097884">
      <w:pPr>
        <w:widowControl/>
        <w:kinsoku/>
        <w:autoSpaceDE w:val="0"/>
        <w:autoSpaceDN w:val="0"/>
        <w:adjustRightInd w:val="0"/>
        <w:spacing w:before="120" w:after="120"/>
        <w:ind w:left="720"/>
        <w:rPr>
          <w:b/>
          <w:bCs/>
          <w:color w:val="000000"/>
        </w:rPr>
      </w:pPr>
      <w:r w:rsidRPr="00B87F35">
        <w:rPr>
          <w:b/>
          <w:bCs/>
          <w:color w:val="000000"/>
        </w:rPr>
        <w:t xml:space="preserve">Toll-free fax: </w:t>
      </w:r>
      <w:r w:rsidR="00B34EFB" w:rsidRPr="00B87F35">
        <w:rPr>
          <w:b/>
          <w:bCs/>
          <w:color w:val="000000"/>
        </w:rPr>
        <w:tab/>
        <w:t xml:space="preserve">Standard Appeals </w:t>
      </w:r>
      <w:r w:rsidRPr="00B87F35">
        <w:rPr>
          <w:b/>
          <w:bCs/>
          <w:color w:val="000000"/>
        </w:rPr>
        <w:t>(833) 710-0580</w:t>
      </w:r>
      <w:r w:rsidR="00B34EFB" w:rsidRPr="00B87F35">
        <w:rPr>
          <w:b/>
          <w:bCs/>
          <w:color w:val="000000"/>
        </w:rPr>
        <w:tab/>
        <w:t>Expedited Appeals (833) 710-0579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5575"/>
      </w:tblGrid>
      <w:tr w:rsidR="0073558A" w:rsidRPr="00B87F35" w14:paraId="42611103" w14:textId="77777777" w:rsidTr="00393E2B">
        <w:tc>
          <w:tcPr>
            <w:tcW w:w="4230" w:type="dxa"/>
          </w:tcPr>
          <w:p w14:paraId="6F29B1DB" w14:textId="77777777" w:rsidR="0073558A" w:rsidRPr="00B87F35" w:rsidRDefault="0073558A" w:rsidP="00393E2B">
            <w:pPr>
              <w:widowControl/>
              <w:kinsoku/>
              <w:autoSpaceDE w:val="0"/>
              <w:autoSpaceDN w:val="0"/>
              <w:adjustRightInd w:val="0"/>
              <w:spacing w:before="120" w:after="120"/>
              <w:rPr>
                <w:b/>
                <w:bCs/>
                <w:color w:val="000000"/>
              </w:rPr>
            </w:pPr>
            <w:r w:rsidRPr="00B87F35">
              <w:rPr>
                <w:b/>
                <w:bCs/>
                <w:color w:val="000000"/>
              </w:rPr>
              <w:t xml:space="preserve">Standard mail:                                           </w:t>
            </w:r>
          </w:p>
          <w:p w14:paraId="2D990EE1" w14:textId="025B1648" w:rsidR="0073558A" w:rsidRPr="00B87F35" w:rsidRDefault="0073558A" w:rsidP="00393E2B">
            <w:pPr>
              <w:widowControl/>
              <w:kinsoku/>
              <w:autoSpaceDE w:val="0"/>
              <w:autoSpaceDN w:val="0"/>
              <w:adjustRightInd w:val="0"/>
              <w:rPr>
                <w:color w:val="000000"/>
              </w:rPr>
            </w:pPr>
            <w:r w:rsidRPr="00B87F35">
              <w:rPr>
                <w:color w:val="000000"/>
              </w:rPr>
              <w:t>C2C Innovative Solutions, Inc.</w:t>
            </w:r>
            <w:r w:rsidRPr="00B87F35">
              <w:rPr>
                <w:color w:val="000000"/>
              </w:rPr>
              <w:tab/>
            </w:r>
          </w:p>
          <w:p w14:paraId="63DC8C00" w14:textId="1227C09E" w:rsidR="0073558A" w:rsidRPr="00B87F35" w:rsidRDefault="0073558A" w:rsidP="00393E2B">
            <w:r w:rsidRPr="00B87F35">
              <w:t>Part D Drug Reconsiderations</w:t>
            </w:r>
          </w:p>
          <w:p w14:paraId="1EF3DA08" w14:textId="307F7427" w:rsidR="0073558A" w:rsidRPr="00B87F35" w:rsidRDefault="0073558A" w:rsidP="00393E2B">
            <w:pPr>
              <w:widowControl/>
              <w:kinsoku/>
              <w:autoSpaceDE w:val="0"/>
              <w:autoSpaceDN w:val="0"/>
              <w:adjustRightInd w:val="0"/>
            </w:pPr>
            <w:r w:rsidRPr="00B87F35">
              <w:t>P.O. Box 44166</w:t>
            </w:r>
            <w:r w:rsidRPr="00B87F35">
              <w:tab/>
            </w:r>
            <w:r w:rsidRPr="00B87F35">
              <w:tab/>
            </w:r>
            <w:r w:rsidRPr="00B87F35">
              <w:tab/>
            </w:r>
            <w:r w:rsidRPr="00B87F35">
              <w:tab/>
            </w:r>
          </w:p>
          <w:p w14:paraId="11D6B0CE" w14:textId="0C002C51" w:rsidR="0073558A" w:rsidRPr="00B87F35" w:rsidRDefault="0073558A" w:rsidP="00393E2B">
            <w:pPr>
              <w:widowControl/>
              <w:kinsoku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87F35">
              <w:rPr>
                <w:color w:val="000000"/>
              </w:rPr>
              <w:t>Jacksonville, FL 32231-4166</w:t>
            </w:r>
          </w:p>
        </w:tc>
        <w:tc>
          <w:tcPr>
            <w:tcW w:w="5575" w:type="dxa"/>
          </w:tcPr>
          <w:p w14:paraId="0F060217" w14:textId="77777777" w:rsidR="0073558A" w:rsidRPr="00B87F35" w:rsidRDefault="0073558A" w:rsidP="00393E2B">
            <w:pPr>
              <w:widowControl/>
              <w:kinsoku/>
              <w:autoSpaceDE w:val="0"/>
              <w:autoSpaceDN w:val="0"/>
              <w:adjustRightInd w:val="0"/>
              <w:spacing w:before="120" w:after="120"/>
              <w:rPr>
                <w:b/>
                <w:bCs/>
                <w:color w:val="000000"/>
              </w:rPr>
            </w:pPr>
            <w:r w:rsidRPr="00B87F35">
              <w:rPr>
                <w:b/>
                <w:bCs/>
                <w:color w:val="000000"/>
              </w:rPr>
              <w:t>Courier or tracked mail (like FedEx or UPS):</w:t>
            </w:r>
          </w:p>
          <w:p w14:paraId="748AE8AB" w14:textId="77777777" w:rsidR="0073558A" w:rsidRPr="00B87F35" w:rsidRDefault="0073558A" w:rsidP="00393E2B">
            <w:pPr>
              <w:widowControl/>
              <w:kinsoku/>
              <w:autoSpaceDE w:val="0"/>
              <w:autoSpaceDN w:val="0"/>
              <w:adjustRightInd w:val="0"/>
              <w:rPr>
                <w:color w:val="000000"/>
              </w:rPr>
            </w:pPr>
            <w:r w:rsidRPr="00B87F35">
              <w:rPr>
                <w:color w:val="000000"/>
              </w:rPr>
              <w:t>C2C Innovative Solutions, Inc.</w:t>
            </w:r>
          </w:p>
          <w:p w14:paraId="100CF0CB" w14:textId="77777777" w:rsidR="0073558A" w:rsidRPr="00B87F35" w:rsidRDefault="0073558A" w:rsidP="00393E2B">
            <w:pPr>
              <w:widowControl/>
              <w:kinsoku/>
              <w:autoSpaceDE w:val="0"/>
              <w:autoSpaceDN w:val="0"/>
              <w:adjustRightInd w:val="0"/>
            </w:pPr>
            <w:r w:rsidRPr="00B87F35">
              <w:t>Part D Drug Reconsiderations</w:t>
            </w:r>
          </w:p>
          <w:p w14:paraId="5B7E5B36" w14:textId="77777777" w:rsidR="0073558A" w:rsidRPr="00B87F35" w:rsidRDefault="0073558A" w:rsidP="00393E2B">
            <w:pPr>
              <w:widowControl/>
              <w:kinsoku/>
              <w:autoSpaceDE w:val="0"/>
              <w:autoSpaceDN w:val="0"/>
              <w:adjustRightInd w:val="0"/>
            </w:pPr>
            <w:r w:rsidRPr="00B87F35">
              <w:t>301 W. Bay St., Suite 1110</w:t>
            </w:r>
          </w:p>
          <w:p w14:paraId="74497D83" w14:textId="2C23CC46" w:rsidR="0073558A" w:rsidRPr="00B87F35" w:rsidRDefault="0073558A" w:rsidP="00393E2B">
            <w:pPr>
              <w:widowControl/>
              <w:kinsoku/>
              <w:autoSpaceDE w:val="0"/>
              <w:autoSpaceDN w:val="0"/>
              <w:adjustRightInd w:val="0"/>
              <w:rPr>
                <w:color w:val="000000"/>
              </w:rPr>
            </w:pPr>
            <w:r w:rsidRPr="00B87F35">
              <w:rPr>
                <w:color w:val="000000"/>
              </w:rPr>
              <w:t>Jacksonville, FL  32202</w:t>
            </w:r>
          </w:p>
        </w:tc>
      </w:tr>
    </w:tbl>
    <w:p w14:paraId="347BF96E" w14:textId="0A01328B" w:rsidR="0076047D" w:rsidRPr="00B87F35" w:rsidRDefault="0076047D" w:rsidP="00393E2B">
      <w:pPr>
        <w:widowControl/>
        <w:kinsoku/>
        <w:autoSpaceDE w:val="0"/>
        <w:autoSpaceDN w:val="0"/>
        <w:adjustRightInd w:val="0"/>
        <w:spacing w:before="120" w:after="120"/>
        <w:rPr>
          <w:b/>
          <w:bCs/>
          <w:color w:val="000000"/>
        </w:rPr>
      </w:pPr>
      <w:r w:rsidRPr="00B87F35">
        <w:rPr>
          <w:b/>
          <w:bCs/>
          <w:color w:val="000000"/>
        </w:rPr>
        <w:tab/>
      </w:r>
      <w:r w:rsidRPr="00B87F35">
        <w:rPr>
          <w:b/>
          <w:bCs/>
          <w:color w:val="000000"/>
        </w:rPr>
        <w:tab/>
      </w:r>
      <w:r w:rsidRPr="00B87F35">
        <w:rPr>
          <w:b/>
          <w:bCs/>
          <w:color w:val="000000"/>
        </w:rPr>
        <w:tab/>
      </w:r>
    </w:p>
    <w:p w14:paraId="4E9A7202" w14:textId="0638EA00" w:rsidR="0076047D" w:rsidRPr="00B87F35" w:rsidRDefault="00097884" w:rsidP="00393E2B">
      <w:pPr>
        <w:widowControl/>
        <w:kinsoku/>
        <w:autoSpaceDE w:val="0"/>
        <w:autoSpaceDN w:val="0"/>
        <w:adjustRightInd w:val="0"/>
        <w:spacing w:before="120" w:after="120"/>
        <w:rPr>
          <w:b/>
          <w:bCs/>
          <w:color w:val="000000"/>
        </w:rPr>
      </w:pPr>
      <w:r w:rsidRPr="00B87F35">
        <w:rPr>
          <w:b/>
          <w:bCs/>
          <w:color w:val="000000"/>
        </w:rPr>
        <w:t xml:space="preserve">Or, submit your request online at  </w:t>
      </w:r>
      <w:hyperlink r:id="rId12" w:history="1">
        <w:r w:rsidR="0076047D" w:rsidRPr="00B87F35">
          <w:rPr>
            <w:rStyle w:val="Hyperlink"/>
            <w:b/>
          </w:rPr>
          <w:t>https://www.c2cinc.com//Appellant-Signup</w:t>
        </w:r>
      </w:hyperlink>
    </w:p>
    <w:p w14:paraId="1BE4EF13" w14:textId="77777777" w:rsidR="0076047D" w:rsidRPr="00B87F35" w:rsidRDefault="0076047D" w:rsidP="0073558A">
      <w:pPr>
        <w:spacing w:before="120" w:after="120"/>
        <w:rPr>
          <w:spacing w:val="9"/>
        </w:rPr>
      </w:pPr>
    </w:p>
    <w:sectPr w:rsidR="0076047D" w:rsidRPr="00B87F35" w:rsidSect="00D15A41">
      <w:footerReference w:type="even" r:id="rId13"/>
      <w:footerReference w:type="default" r:id="rId14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678A3" w14:textId="77777777" w:rsidR="00C17475" w:rsidRDefault="00C17475" w:rsidP="00E07CE8">
      <w:r>
        <w:separator/>
      </w:r>
    </w:p>
  </w:endnote>
  <w:endnote w:type="continuationSeparator" w:id="0">
    <w:p w14:paraId="3803150C" w14:textId="77777777" w:rsidR="00C17475" w:rsidRDefault="00C17475" w:rsidP="00E0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E67D0" w14:textId="77777777" w:rsidR="00E07CE8" w:rsidRDefault="00E07CE8">
    <w:pPr>
      <w:widowControl/>
      <w:kinsoku/>
      <w:autoSpaceDE w:val="0"/>
      <w:autoSpaceDN w:val="0"/>
      <w:adjustRightIn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873AE" w14:textId="4C987338" w:rsidR="0076682D" w:rsidRPr="008F5781" w:rsidRDefault="00162711" w:rsidP="0076682D">
    <w:pPr>
      <w:pStyle w:val="Footer"/>
      <w:jc w:val="center"/>
      <w:rPr>
        <w:sz w:val="20"/>
        <w:szCs w:val="20"/>
      </w:rPr>
    </w:pPr>
    <w:r w:rsidRPr="00393E2B">
      <w:rPr>
        <w:sz w:val="22"/>
        <w:szCs w:val="22"/>
      </w:rPr>
      <w:t>C2C Innovative Services, Inc.</w:t>
    </w:r>
  </w:p>
  <w:p w14:paraId="51CA92EE" w14:textId="69C1E8BD" w:rsidR="0076682D" w:rsidRPr="000E33B4" w:rsidRDefault="0076682D" w:rsidP="0076682D">
    <w:pPr>
      <w:pStyle w:val="Footer"/>
      <w:jc w:val="center"/>
    </w:pPr>
    <w:r w:rsidRPr="000E33B4">
      <w:t>Medicare Part D QIC Reconsideration</w:t>
    </w:r>
  </w:p>
  <w:p w14:paraId="6373A18E" w14:textId="2273D12A" w:rsidR="0076682D" w:rsidRPr="0076682D" w:rsidRDefault="004E7185" w:rsidP="0076682D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v</w:t>
    </w:r>
    <w:r w:rsidR="00692056">
      <w:rPr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C7534" w14:textId="77777777" w:rsidR="00C17475" w:rsidRDefault="00C17475" w:rsidP="00E07CE8">
      <w:r>
        <w:separator/>
      </w:r>
    </w:p>
  </w:footnote>
  <w:footnote w:type="continuationSeparator" w:id="0">
    <w:p w14:paraId="0114CC6B" w14:textId="77777777" w:rsidR="00C17475" w:rsidRDefault="00C17475" w:rsidP="00E07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F2761"/>
    <w:multiLevelType w:val="hybridMultilevel"/>
    <w:tmpl w:val="CD061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97E31"/>
    <w:multiLevelType w:val="hybridMultilevel"/>
    <w:tmpl w:val="0652F1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8346A"/>
    <w:multiLevelType w:val="hybridMultilevel"/>
    <w:tmpl w:val="0D48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31C37"/>
    <w:multiLevelType w:val="hybridMultilevel"/>
    <w:tmpl w:val="36F49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678861">
    <w:abstractNumId w:val="1"/>
  </w:num>
  <w:num w:numId="2" w16cid:durableId="717438184">
    <w:abstractNumId w:val="0"/>
  </w:num>
  <w:num w:numId="3" w16cid:durableId="338122433">
    <w:abstractNumId w:val="2"/>
  </w:num>
  <w:num w:numId="4" w16cid:durableId="111189360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ean Cheney">
    <w15:presenceInfo w15:providerId="AD" w15:userId="S-1-5-21-1254361476-172066570-2405392968-12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E2B"/>
    <w:rsid w:val="000018B7"/>
    <w:rsid w:val="00034BBF"/>
    <w:rsid w:val="00051E31"/>
    <w:rsid w:val="00060792"/>
    <w:rsid w:val="00063C6D"/>
    <w:rsid w:val="00097884"/>
    <w:rsid w:val="000E33B4"/>
    <w:rsid w:val="00125450"/>
    <w:rsid w:val="00152B5D"/>
    <w:rsid w:val="001613C6"/>
    <w:rsid w:val="00162711"/>
    <w:rsid w:val="0016531E"/>
    <w:rsid w:val="00180F1A"/>
    <w:rsid w:val="001B29DF"/>
    <w:rsid w:val="002254DD"/>
    <w:rsid w:val="002520F5"/>
    <w:rsid w:val="002675FA"/>
    <w:rsid w:val="0027041E"/>
    <w:rsid w:val="002941A3"/>
    <w:rsid w:val="002A62D5"/>
    <w:rsid w:val="002C78B7"/>
    <w:rsid w:val="002D57C0"/>
    <w:rsid w:val="002E4C5E"/>
    <w:rsid w:val="0033603A"/>
    <w:rsid w:val="0036108A"/>
    <w:rsid w:val="00367CA8"/>
    <w:rsid w:val="00384516"/>
    <w:rsid w:val="00393E2B"/>
    <w:rsid w:val="003B7291"/>
    <w:rsid w:val="003D33BC"/>
    <w:rsid w:val="003F0B79"/>
    <w:rsid w:val="003F44BF"/>
    <w:rsid w:val="00415182"/>
    <w:rsid w:val="00416B16"/>
    <w:rsid w:val="00417973"/>
    <w:rsid w:val="0042005C"/>
    <w:rsid w:val="00423AC9"/>
    <w:rsid w:val="00432A99"/>
    <w:rsid w:val="00445E2B"/>
    <w:rsid w:val="004B1B12"/>
    <w:rsid w:val="004D472D"/>
    <w:rsid w:val="004D652D"/>
    <w:rsid w:val="004D7492"/>
    <w:rsid w:val="004E7185"/>
    <w:rsid w:val="004F5F34"/>
    <w:rsid w:val="00522E4D"/>
    <w:rsid w:val="00526B83"/>
    <w:rsid w:val="005309F6"/>
    <w:rsid w:val="00547090"/>
    <w:rsid w:val="005504DE"/>
    <w:rsid w:val="005669B2"/>
    <w:rsid w:val="00597F87"/>
    <w:rsid w:val="005A4AF2"/>
    <w:rsid w:val="005D52DC"/>
    <w:rsid w:val="005D6102"/>
    <w:rsid w:val="005F2639"/>
    <w:rsid w:val="006045E1"/>
    <w:rsid w:val="00613625"/>
    <w:rsid w:val="006151A2"/>
    <w:rsid w:val="00622D0C"/>
    <w:rsid w:val="0063150A"/>
    <w:rsid w:val="006649BC"/>
    <w:rsid w:val="00691694"/>
    <w:rsid w:val="00692056"/>
    <w:rsid w:val="006B6F0C"/>
    <w:rsid w:val="006C5275"/>
    <w:rsid w:val="006D1187"/>
    <w:rsid w:val="006D43E2"/>
    <w:rsid w:val="006E3F09"/>
    <w:rsid w:val="006E7E8A"/>
    <w:rsid w:val="00701CB5"/>
    <w:rsid w:val="0071571D"/>
    <w:rsid w:val="0073558A"/>
    <w:rsid w:val="00751564"/>
    <w:rsid w:val="0076047D"/>
    <w:rsid w:val="0076682D"/>
    <w:rsid w:val="007924AF"/>
    <w:rsid w:val="007B6FFD"/>
    <w:rsid w:val="007C4BDC"/>
    <w:rsid w:val="007C6445"/>
    <w:rsid w:val="007D1E77"/>
    <w:rsid w:val="00830CD7"/>
    <w:rsid w:val="00875AD0"/>
    <w:rsid w:val="008A0C62"/>
    <w:rsid w:val="008A3916"/>
    <w:rsid w:val="008A3F87"/>
    <w:rsid w:val="008F22CA"/>
    <w:rsid w:val="008F5781"/>
    <w:rsid w:val="00904E87"/>
    <w:rsid w:val="00941469"/>
    <w:rsid w:val="009475AF"/>
    <w:rsid w:val="00960E1D"/>
    <w:rsid w:val="00980E71"/>
    <w:rsid w:val="009822F6"/>
    <w:rsid w:val="00990FEA"/>
    <w:rsid w:val="009B1FF5"/>
    <w:rsid w:val="009C7EB5"/>
    <w:rsid w:val="009D54E5"/>
    <w:rsid w:val="009F7511"/>
    <w:rsid w:val="00A02D6C"/>
    <w:rsid w:val="00A21578"/>
    <w:rsid w:val="00A32920"/>
    <w:rsid w:val="00A341B9"/>
    <w:rsid w:val="00A4626D"/>
    <w:rsid w:val="00A63434"/>
    <w:rsid w:val="00B0039A"/>
    <w:rsid w:val="00B00983"/>
    <w:rsid w:val="00B25BF8"/>
    <w:rsid w:val="00B34EFB"/>
    <w:rsid w:val="00B62751"/>
    <w:rsid w:val="00B77697"/>
    <w:rsid w:val="00B87F35"/>
    <w:rsid w:val="00BC05FB"/>
    <w:rsid w:val="00BC32E9"/>
    <w:rsid w:val="00BC3336"/>
    <w:rsid w:val="00BC680B"/>
    <w:rsid w:val="00BD6D83"/>
    <w:rsid w:val="00BF71A2"/>
    <w:rsid w:val="00C135A6"/>
    <w:rsid w:val="00C152E4"/>
    <w:rsid w:val="00C17475"/>
    <w:rsid w:val="00C33E1C"/>
    <w:rsid w:val="00C62FE9"/>
    <w:rsid w:val="00C72446"/>
    <w:rsid w:val="00CA4FA3"/>
    <w:rsid w:val="00CA594D"/>
    <w:rsid w:val="00D1343F"/>
    <w:rsid w:val="00D15A41"/>
    <w:rsid w:val="00D37034"/>
    <w:rsid w:val="00D51684"/>
    <w:rsid w:val="00D51BA1"/>
    <w:rsid w:val="00D64665"/>
    <w:rsid w:val="00D9222A"/>
    <w:rsid w:val="00DB1AA0"/>
    <w:rsid w:val="00DC0D2E"/>
    <w:rsid w:val="00DC4932"/>
    <w:rsid w:val="00DE396C"/>
    <w:rsid w:val="00DE615C"/>
    <w:rsid w:val="00E07CE8"/>
    <w:rsid w:val="00E13578"/>
    <w:rsid w:val="00E31EB0"/>
    <w:rsid w:val="00E4695E"/>
    <w:rsid w:val="00E63FC6"/>
    <w:rsid w:val="00E84776"/>
    <w:rsid w:val="00EA30C3"/>
    <w:rsid w:val="00EB7751"/>
    <w:rsid w:val="00EC0985"/>
    <w:rsid w:val="00EE312D"/>
    <w:rsid w:val="00F11B0F"/>
    <w:rsid w:val="00F16CA6"/>
    <w:rsid w:val="00F260AE"/>
    <w:rsid w:val="00F47172"/>
    <w:rsid w:val="00F61ACF"/>
    <w:rsid w:val="00F757C9"/>
    <w:rsid w:val="00F9056D"/>
    <w:rsid w:val="00FD6B55"/>
    <w:rsid w:val="00FE276B"/>
    <w:rsid w:val="00FE38D3"/>
    <w:rsid w:val="00FF2E7F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84AC65"/>
  <w15:docId w15:val="{A4E8E9DC-FFF0-42AC-A7F9-A4B6A807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71A2"/>
    <w:pPr>
      <w:widowControl w:val="0"/>
      <w:kinsoku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F75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3F09"/>
    <w:pPr>
      <w:tabs>
        <w:tab w:val="center" w:pos="4320"/>
        <w:tab w:val="right" w:pos="8640"/>
      </w:tabs>
      <w:kinsoku/>
      <w:autoSpaceDE w:val="0"/>
      <w:autoSpaceDN w:val="0"/>
    </w:pPr>
  </w:style>
  <w:style w:type="character" w:customStyle="1" w:styleId="HeaderChar">
    <w:name w:val="Header Char"/>
    <w:basedOn w:val="DefaultParagraphFont"/>
    <w:link w:val="Header"/>
    <w:uiPriority w:val="99"/>
    <w:rsid w:val="006E3F09"/>
    <w:rPr>
      <w:sz w:val="24"/>
      <w:szCs w:val="24"/>
    </w:rPr>
  </w:style>
  <w:style w:type="paragraph" w:styleId="Footer">
    <w:name w:val="footer"/>
    <w:basedOn w:val="Normal"/>
    <w:link w:val="FooterChar"/>
    <w:rsid w:val="006E3F09"/>
    <w:pPr>
      <w:tabs>
        <w:tab w:val="center" w:pos="4680"/>
        <w:tab w:val="right" w:pos="9360"/>
      </w:tabs>
      <w:kinsoku/>
      <w:autoSpaceDE w:val="0"/>
      <w:autoSpaceDN w:val="0"/>
    </w:pPr>
  </w:style>
  <w:style w:type="character" w:customStyle="1" w:styleId="FooterChar">
    <w:name w:val="Footer Char"/>
    <w:basedOn w:val="DefaultParagraphFont"/>
    <w:link w:val="Footer"/>
    <w:rsid w:val="006E3F0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2545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254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2545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54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25450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1254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25450"/>
    <w:rPr>
      <w:rFonts w:ascii="Segoe UI" w:hAnsi="Segoe UI" w:cs="Segoe UI"/>
      <w:sz w:val="18"/>
      <w:szCs w:val="18"/>
    </w:rPr>
  </w:style>
  <w:style w:type="paragraph" w:customStyle="1" w:styleId="Header1">
    <w:name w:val="Header1"/>
    <w:basedOn w:val="Heading2"/>
    <w:qFormat/>
    <w:rsid w:val="009F7511"/>
    <w:pPr>
      <w:widowControl/>
      <w:kinsoku/>
      <w:spacing w:before="0"/>
    </w:pPr>
    <w:rPr>
      <w:rFonts w:ascii="Times New Roman" w:eastAsia="Times New Roman" w:hAnsi="Times New Roman" w:cs="Arial"/>
      <w:b/>
      <w:iCs/>
      <w:color w:val="auto"/>
      <w:kern w:val="32"/>
      <w:sz w:val="28"/>
      <w:szCs w:val="28"/>
    </w:rPr>
  </w:style>
  <w:style w:type="paragraph" w:customStyle="1" w:styleId="Header2">
    <w:name w:val="Header2"/>
    <w:basedOn w:val="Normal"/>
    <w:qFormat/>
    <w:rsid w:val="009F7511"/>
    <w:pPr>
      <w:widowControl/>
      <w:tabs>
        <w:tab w:val="left" w:pos="720"/>
        <w:tab w:val="left" w:pos="1440"/>
        <w:tab w:val="left" w:pos="2160"/>
        <w:tab w:val="left" w:pos="2880"/>
      </w:tabs>
      <w:kinsoku/>
    </w:pPr>
    <w:rPr>
      <w:rFonts w:ascii="Arial" w:hAnsi="Arial" w:cs="Arial"/>
      <w:b/>
      <w:iCs/>
      <w:sz w:val="20"/>
      <w:szCs w:val="20"/>
    </w:rPr>
  </w:style>
  <w:style w:type="paragraph" w:customStyle="1" w:styleId="Body1">
    <w:name w:val="Body1"/>
    <w:basedOn w:val="Normal"/>
    <w:qFormat/>
    <w:rsid w:val="009F7511"/>
    <w:pPr>
      <w:widowControl/>
      <w:tabs>
        <w:tab w:val="left" w:pos="720"/>
        <w:tab w:val="left" w:pos="1440"/>
        <w:tab w:val="left" w:pos="2160"/>
        <w:tab w:val="left" w:pos="2880"/>
      </w:tabs>
      <w:kinsoku/>
      <w:outlineLvl w:val="0"/>
    </w:pPr>
    <w:rPr>
      <w:rFonts w:ascii="Arial" w:hAnsi="Arial" w:cs="Arial"/>
      <w:iCs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F75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Spacing">
    <w:name w:val="No Spacing"/>
    <w:uiPriority w:val="1"/>
    <w:qFormat/>
    <w:rsid w:val="00BC3336"/>
    <w:pPr>
      <w:widowControl w:val="0"/>
      <w:kinsoku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7E8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E7E8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135A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C680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62751"/>
    <w:rPr>
      <w:color w:val="605E5C"/>
      <w:shd w:val="clear" w:color="auto" w:fill="E1DFDD"/>
    </w:rPr>
  </w:style>
  <w:style w:type="table" w:styleId="TableGrid">
    <w:name w:val="Table Grid"/>
    <w:basedOn w:val="TableNormal"/>
    <w:rsid w:val="0073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2cinc.com/Appellant-Signu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2cinc.com/Appellant-Signu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2b7574-298d-4180-bdb3-baf93262dc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5" ma:contentTypeDescription="Create a new document." ma:contentTypeScope="" ma:versionID="b107218efbd87458b6acd045edc021d0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c48c137433787a394b2ed87a5625ff59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329E4A-E7EB-410C-9FE0-BBF30DFBC0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7F05FA-9FCD-464B-BD18-C70C069F67B9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d02b7574-298d-4180-bdb3-baf93262dc8f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A5311B-B2CA-4C05-AA5A-3F28FC7D37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417EB0-1AB0-4C04-847E-C2032146E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3795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Isaac</dc:creator>
  <cp:keywords/>
  <dc:description/>
  <cp:lastModifiedBy>Mccormick, Jennifer (CMS/CM)</cp:lastModifiedBy>
  <cp:revision>2</cp:revision>
  <dcterms:created xsi:type="dcterms:W3CDTF">2024-12-12T12:14:00Z</dcterms:created>
  <dcterms:modified xsi:type="dcterms:W3CDTF">2024-12-12T12:14:00Z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0x01010095680200B789FC4AA0B94FBC2B087245</vt:lpwstr>
  </property>
</Properties>
</file>